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884" w:rsidRPr="006E7B18" w:rsidRDefault="00593884" w:rsidP="00593884">
      <w:pPr>
        <w:autoSpaceDE w:val="0"/>
        <w:ind w:left="6521"/>
        <w:rPr>
          <w:sz w:val="28"/>
          <w:szCs w:val="28"/>
        </w:rPr>
      </w:pPr>
      <w:r>
        <w:rPr>
          <w:sz w:val="28"/>
          <w:szCs w:val="28"/>
        </w:rPr>
        <w:t>УТВЕРЖДЕН</w:t>
      </w:r>
      <w:r w:rsidRPr="006E7B18">
        <w:rPr>
          <w:sz w:val="28"/>
          <w:szCs w:val="28"/>
        </w:rPr>
        <w:t xml:space="preserve"> </w:t>
      </w:r>
    </w:p>
    <w:p w:rsidR="00593884" w:rsidRPr="006E7B18" w:rsidRDefault="00593884" w:rsidP="00593884">
      <w:pPr>
        <w:autoSpaceDE w:val="0"/>
        <w:ind w:left="6521"/>
        <w:rPr>
          <w:sz w:val="28"/>
          <w:szCs w:val="28"/>
        </w:rPr>
      </w:pPr>
      <w:r w:rsidRPr="006E7B18">
        <w:rPr>
          <w:sz w:val="28"/>
          <w:szCs w:val="28"/>
        </w:rPr>
        <w:t xml:space="preserve">постановлением </w:t>
      </w:r>
    </w:p>
    <w:p w:rsidR="00593884" w:rsidRPr="006E7B18" w:rsidRDefault="00593884" w:rsidP="00593884">
      <w:pPr>
        <w:autoSpaceDE w:val="0"/>
        <w:ind w:left="6521"/>
        <w:rPr>
          <w:sz w:val="28"/>
          <w:szCs w:val="28"/>
        </w:rPr>
      </w:pPr>
      <w:r w:rsidRPr="006E7B18">
        <w:rPr>
          <w:sz w:val="28"/>
          <w:szCs w:val="28"/>
        </w:rPr>
        <w:t xml:space="preserve">администрации района </w:t>
      </w:r>
    </w:p>
    <w:p w:rsidR="00593884" w:rsidRPr="006E7B18" w:rsidRDefault="00593884" w:rsidP="00593884">
      <w:pPr>
        <w:autoSpaceDE w:val="0"/>
        <w:ind w:left="6521"/>
        <w:rPr>
          <w:sz w:val="28"/>
          <w:szCs w:val="28"/>
        </w:rPr>
      </w:pPr>
      <w:r w:rsidRPr="006E7B18">
        <w:rPr>
          <w:sz w:val="28"/>
          <w:szCs w:val="28"/>
        </w:rPr>
        <w:t xml:space="preserve">от </w:t>
      </w:r>
      <w:r>
        <w:rPr>
          <w:sz w:val="28"/>
          <w:szCs w:val="28"/>
        </w:rPr>
        <w:t xml:space="preserve">30.06.2023 </w:t>
      </w:r>
      <w:r w:rsidRPr="006E7B18">
        <w:rPr>
          <w:sz w:val="28"/>
          <w:szCs w:val="28"/>
        </w:rPr>
        <w:t xml:space="preserve">№ </w:t>
      </w:r>
      <w:r>
        <w:rPr>
          <w:sz w:val="28"/>
          <w:szCs w:val="28"/>
        </w:rPr>
        <w:t>2</w:t>
      </w:r>
      <w:r w:rsidR="00A66B99">
        <w:rPr>
          <w:sz w:val="28"/>
          <w:szCs w:val="28"/>
        </w:rPr>
        <w:t>88</w:t>
      </w:r>
    </w:p>
    <w:p w:rsidR="00840595" w:rsidRDefault="00840595" w:rsidP="00214B0A">
      <w:pPr>
        <w:pStyle w:val="ConsPlusTitle"/>
        <w:widowControl/>
        <w:jc w:val="center"/>
        <w:rPr>
          <w:rFonts w:ascii="Times New Roman" w:hAnsi="Times New Roman" w:cs="Times New Roman"/>
          <w:sz w:val="28"/>
          <w:szCs w:val="28"/>
        </w:rPr>
      </w:pPr>
    </w:p>
    <w:p w:rsidR="000A4A7D" w:rsidRDefault="000A4A7D" w:rsidP="00214B0A">
      <w:pPr>
        <w:pStyle w:val="ConsPlusTitle"/>
        <w:widowControl/>
        <w:jc w:val="center"/>
        <w:rPr>
          <w:rFonts w:ascii="Times New Roman" w:hAnsi="Times New Roman" w:cs="Times New Roman"/>
          <w:sz w:val="28"/>
          <w:szCs w:val="28"/>
        </w:rPr>
      </w:pPr>
    </w:p>
    <w:p w:rsidR="003A7403" w:rsidRPr="00CF41C7" w:rsidRDefault="003A7403" w:rsidP="00C01AFB">
      <w:pPr>
        <w:autoSpaceDE w:val="0"/>
        <w:autoSpaceDN w:val="0"/>
        <w:adjustRightInd w:val="0"/>
        <w:jc w:val="center"/>
        <w:rPr>
          <w:b/>
          <w:bCs/>
          <w:sz w:val="28"/>
          <w:szCs w:val="28"/>
        </w:rPr>
      </w:pPr>
      <w:proofErr w:type="gramStart"/>
      <w:r w:rsidRPr="00CF41C7">
        <w:rPr>
          <w:b/>
          <w:bCs/>
          <w:sz w:val="28"/>
          <w:szCs w:val="28"/>
        </w:rPr>
        <w:t>Административный регламент</w:t>
      </w:r>
      <w:r w:rsidR="00FF3BCD">
        <w:rPr>
          <w:b/>
          <w:bCs/>
          <w:sz w:val="28"/>
          <w:szCs w:val="28"/>
        </w:rPr>
        <w:t xml:space="preserve"> </w:t>
      </w:r>
      <w:r w:rsidR="00C01AFB">
        <w:rPr>
          <w:b/>
          <w:bCs/>
          <w:sz w:val="28"/>
          <w:szCs w:val="28"/>
        </w:rPr>
        <w:br/>
      </w:r>
      <w:r w:rsidR="00FF3BCD">
        <w:rPr>
          <w:b/>
          <w:bCs/>
          <w:sz w:val="28"/>
          <w:szCs w:val="28"/>
        </w:rPr>
        <w:t>по</w:t>
      </w:r>
      <w:r w:rsidRPr="00CF41C7">
        <w:rPr>
          <w:b/>
          <w:bCs/>
          <w:sz w:val="28"/>
          <w:szCs w:val="28"/>
        </w:rPr>
        <w:t xml:space="preserve"> предоставлени</w:t>
      </w:r>
      <w:r w:rsidR="00FF3BCD">
        <w:rPr>
          <w:b/>
          <w:bCs/>
          <w:sz w:val="28"/>
          <w:szCs w:val="28"/>
        </w:rPr>
        <w:t>ю</w:t>
      </w:r>
      <w:r w:rsidRPr="00CF41C7">
        <w:rPr>
          <w:b/>
          <w:bCs/>
          <w:sz w:val="28"/>
          <w:szCs w:val="28"/>
        </w:rPr>
        <w:t xml:space="preserve"> муниципальной услуги по выдаче разрешений </w:t>
      </w:r>
      <w:r w:rsidR="00C01AFB">
        <w:rPr>
          <w:b/>
          <w:bCs/>
          <w:sz w:val="28"/>
          <w:szCs w:val="28"/>
        </w:rPr>
        <w:br/>
      </w:r>
      <w:r w:rsidRPr="00CF41C7">
        <w:rPr>
          <w:b/>
          <w:bCs/>
          <w:sz w:val="28"/>
          <w:szCs w:val="28"/>
        </w:rPr>
        <w:t>на выполнение авиационных работ, парашютных прыжков, демонстрационных полетов воздушных судов, полетов беспилотных воздушных судов</w:t>
      </w:r>
      <w:r w:rsidRPr="00CF41C7">
        <w:rPr>
          <w:bCs/>
          <w:sz w:val="28"/>
          <w:szCs w:val="28"/>
        </w:rPr>
        <w:t xml:space="preserve"> </w:t>
      </w:r>
      <w:r w:rsidRPr="00CF41C7">
        <w:rPr>
          <w:b/>
          <w:bCs/>
          <w:sz w:val="28"/>
          <w:szCs w:val="28"/>
        </w:rPr>
        <w:t>(за исключением полетов беспилотных воздушных судов с максимальной взлетной массой менее 0,</w:t>
      </w:r>
      <w:r w:rsidR="00572FAD">
        <w:rPr>
          <w:b/>
          <w:bCs/>
          <w:sz w:val="28"/>
          <w:szCs w:val="28"/>
        </w:rPr>
        <w:t>1</w:t>
      </w:r>
      <w:r w:rsidRPr="00CF41C7">
        <w:rPr>
          <w:b/>
          <w:bCs/>
          <w:sz w:val="28"/>
          <w:szCs w:val="28"/>
        </w:rPr>
        <w:t>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w:t>
      </w:r>
      <w:proofErr w:type="gramEnd"/>
      <w:r w:rsidRPr="00CF41C7">
        <w:rPr>
          <w:b/>
          <w:bCs/>
          <w:sz w:val="28"/>
          <w:szCs w:val="28"/>
        </w:rPr>
        <w:t xml:space="preserve"> </w:t>
      </w:r>
      <w:proofErr w:type="gramStart"/>
      <w:r w:rsidRPr="00CF41C7">
        <w:rPr>
          <w:b/>
          <w:bCs/>
          <w:sz w:val="28"/>
          <w:szCs w:val="28"/>
        </w:rPr>
        <w:t>документах</w:t>
      </w:r>
      <w:proofErr w:type="gramEnd"/>
      <w:r w:rsidRPr="00CF41C7">
        <w:rPr>
          <w:b/>
          <w:bCs/>
          <w:sz w:val="28"/>
          <w:szCs w:val="28"/>
        </w:rPr>
        <w:t xml:space="preserve"> аэронавигационной информации</w:t>
      </w:r>
    </w:p>
    <w:p w:rsidR="00214B0A" w:rsidRDefault="00214B0A" w:rsidP="00214B0A">
      <w:pPr>
        <w:autoSpaceDE w:val="0"/>
        <w:autoSpaceDN w:val="0"/>
        <w:adjustRightInd w:val="0"/>
        <w:jc w:val="center"/>
        <w:rPr>
          <w:sz w:val="28"/>
          <w:szCs w:val="28"/>
        </w:rPr>
      </w:pPr>
    </w:p>
    <w:p w:rsidR="00214B0A" w:rsidRDefault="00214B0A" w:rsidP="00C01AFB">
      <w:pPr>
        <w:numPr>
          <w:ilvl w:val="0"/>
          <w:numId w:val="15"/>
        </w:numPr>
        <w:autoSpaceDE w:val="0"/>
        <w:autoSpaceDN w:val="0"/>
        <w:adjustRightInd w:val="0"/>
        <w:ind w:left="0" w:firstLine="0"/>
        <w:jc w:val="center"/>
        <w:outlineLvl w:val="1"/>
        <w:rPr>
          <w:b/>
          <w:sz w:val="28"/>
          <w:szCs w:val="28"/>
        </w:rPr>
      </w:pPr>
      <w:r w:rsidRPr="00840595">
        <w:rPr>
          <w:b/>
          <w:sz w:val="28"/>
          <w:szCs w:val="28"/>
        </w:rPr>
        <w:t>Общие положения</w:t>
      </w:r>
    </w:p>
    <w:p w:rsidR="00840595" w:rsidRPr="00840595" w:rsidRDefault="00840595" w:rsidP="00C01AFB">
      <w:pPr>
        <w:autoSpaceDE w:val="0"/>
        <w:autoSpaceDN w:val="0"/>
        <w:adjustRightInd w:val="0"/>
        <w:jc w:val="center"/>
        <w:outlineLvl w:val="1"/>
        <w:rPr>
          <w:b/>
          <w:sz w:val="28"/>
          <w:szCs w:val="28"/>
        </w:rPr>
      </w:pPr>
    </w:p>
    <w:p w:rsidR="00840595" w:rsidRDefault="00840595" w:rsidP="00C01AFB">
      <w:pPr>
        <w:pStyle w:val="af3"/>
        <w:numPr>
          <w:ilvl w:val="1"/>
          <w:numId w:val="15"/>
        </w:numPr>
        <w:autoSpaceDE w:val="0"/>
        <w:autoSpaceDN w:val="0"/>
        <w:adjustRightInd w:val="0"/>
        <w:ind w:left="0" w:firstLine="0"/>
        <w:jc w:val="center"/>
        <w:outlineLvl w:val="1"/>
        <w:rPr>
          <w:rFonts w:ascii="Times New Roman" w:hAnsi="Times New Roman"/>
          <w:b/>
          <w:sz w:val="28"/>
          <w:szCs w:val="28"/>
        </w:rPr>
      </w:pPr>
      <w:r w:rsidRPr="007760F1">
        <w:rPr>
          <w:rFonts w:ascii="Times New Roman" w:hAnsi="Times New Roman"/>
          <w:b/>
          <w:sz w:val="28"/>
          <w:szCs w:val="28"/>
        </w:rPr>
        <w:t>Предмет регулирования административного регламента</w:t>
      </w:r>
    </w:p>
    <w:p w:rsidR="00C01AFB" w:rsidRPr="007760F1" w:rsidRDefault="00C01AFB" w:rsidP="00C01AFB">
      <w:pPr>
        <w:pStyle w:val="af3"/>
        <w:autoSpaceDE w:val="0"/>
        <w:autoSpaceDN w:val="0"/>
        <w:adjustRightInd w:val="0"/>
        <w:ind w:left="1134"/>
        <w:outlineLvl w:val="1"/>
        <w:rPr>
          <w:rFonts w:ascii="Times New Roman" w:hAnsi="Times New Roman"/>
          <w:b/>
          <w:sz w:val="28"/>
          <w:szCs w:val="28"/>
        </w:rPr>
      </w:pPr>
    </w:p>
    <w:p w:rsidR="007D4189" w:rsidRPr="007760F1" w:rsidRDefault="007D4189" w:rsidP="00643585">
      <w:pPr>
        <w:pStyle w:val="af3"/>
        <w:spacing w:after="0" w:line="240" w:lineRule="auto"/>
        <w:ind w:left="0" w:firstLine="709"/>
        <w:jc w:val="both"/>
        <w:rPr>
          <w:rFonts w:ascii="Times New Roman" w:hAnsi="Times New Roman"/>
          <w:sz w:val="28"/>
          <w:szCs w:val="28"/>
        </w:rPr>
      </w:pPr>
      <w:bookmarkStart w:id="0" w:name="sub_15"/>
      <w:bookmarkStart w:id="1" w:name="sub_7"/>
      <w:r w:rsidRPr="007760F1">
        <w:rPr>
          <w:rFonts w:ascii="Times New Roman" w:hAnsi="Times New Roman"/>
          <w:sz w:val="28"/>
          <w:szCs w:val="28"/>
        </w:rPr>
        <w:t>Административный регламент</w:t>
      </w:r>
      <w:r w:rsidR="00ED54BA">
        <w:rPr>
          <w:rFonts w:ascii="Times New Roman" w:hAnsi="Times New Roman"/>
          <w:sz w:val="28"/>
          <w:szCs w:val="28"/>
        </w:rPr>
        <w:t xml:space="preserve"> по </w:t>
      </w:r>
      <w:r w:rsidRPr="007760F1">
        <w:rPr>
          <w:rFonts w:ascii="Times New Roman" w:hAnsi="Times New Roman"/>
          <w:sz w:val="28"/>
          <w:szCs w:val="28"/>
        </w:rPr>
        <w:t>предоставлени</w:t>
      </w:r>
      <w:r w:rsidR="00ED54BA">
        <w:rPr>
          <w:rFonts w:ascii="Times New Roman" w:hAnsi="Times New Roman"/>
          <w:sz w:val="28"/>
          <w:szCs w:val="28"/>
        </w:rPr>
        <w:t>ю</w:t>
      </w:r>
      <w:r w:rsidRPr="007760F1">
        <w:rPr>
          <w:rFonts w:ascii="Times New Roman" w:hAnsi="Times New Roman"/>
          <w:sz w:val="28"/>
          <w:szCs w:val="28"/>
        </w:rPr>
        <w:t xml:space="preserve"> муниципальной услуги по выдаче разрешений на выполнение авиационных работ, парашютных прыжков, демонстрационных полетов воздушных судов, </w:t>
      </w:r>
      <w:proofErr w:type="gramStart"/>
      <w:r w:rsidRPr="007760F1">
        <w:rPr>
          <w:rFonts w:ascii="Times New Roman" w:hAnsi="Times New Roman"/>
          <w:sz w:val="28"/>
          <w:szCs w:val="28"/>
        </w:rPr>
        <w:t>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 аэронавигационной информации (далее соответственно – административный регламент, муниципальная услуга) устанавливает порядок и стандарт предоставления муниципальной услуги.</w:t>
      </w:r>
      <w:proofErr w:type="gramEnd"/>
    </w:p>
    <w:p w:rsidR="007D4189" w:rsidRPr="007760F1" w:rsidRDefault="007D4189" w:rsidP="00643585">
      <w:pPr>
        <w:pStyle w:val="af3"/>
        <w:spacing w:after="0" w:line="240" w:lineRule="auto"/>
        <w:ind w:left="0" w:firstLine="709"/>
        <w:jc w:val="both"/>
        <w:rPr>
          <w:rFonts w:ascii="Times New Roman" w:hAnsi="Times New Roman"/>
          <w:sz w:val="28"/>
          <w:szCs w:val="28"/>
        </w:rPr>
      </w:pPr>
      <w:proofErr w:type="gramStart"/>
      <w:r w:rsidRPr="007760F1">
        <w:rPr>
          <w:rFonts w:ascii="Times New Roman" w:hAnsi="Times New Roman"/>
          <w:sz w:val="28"/>
          <w:szCs w:val="28"/>
        </w:rPr>
        <w:t>Действие настоящего административного регламента распространяется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территорией Череповецкого муниципального района, а также на посадку (взлет) на площадки, расположенные в границах Череповецкого муниципального района, сведения о которых не опубликованы в документах</w:t>
      </w:r>
      <w:proofErr w:type="gramEnd"/>
      <w:r w:rsidRPr="007760F1">
        <w:rPr>
          <w:rFonts w:ascii="Times New Roman" w:hAnsi="Times New Roman"/>
          <w:sz w:val="28"/>
          <w:szCs w:val="28"/>
        </w:rPr>
        <w:t xml:space="preserve"> аэронавигационной информации, полномочия по выдаче разрешений на которые в соответствии с федеральным законодательством возложены на органы местного самоуправления.</w:t>
      </w:r>
    </w:p>
    <w:p w:rsidR="007D4189" w:rsidRDefault="007D4189" w:rsidP="00643585">
      <w:pPr>
        <w:pStyle w:val="ConsPlusNormal"/>
        <w:ind w:firstLine="709"/>
        <w:jc w:val="both"/>
        <w:rPr>
          <w:szCs w:val="28"/>
        </w:rPr>
      </w:pPr>
      <w:r w:rsidRPr="007760F1">
        <w:rPr>
          <w:szCs w:val="28"/>
        </w:rPr>
        <w:lastRenderedPageBreak/>
        <w:t>Административный регламент не распространяется на случаи осуществления мероприятий Министерством обороны Российской Федерации, а также случаи осуществления иных мероприятий по спасению жизни и охране здоровья людей, пресечению и раскрытию преступлений с возложением ответственности за обеспечение безопасности выполнения полетов на уполномоченное лицо, организующее такие мероприятия.</w:t>
      </w:r>
    </w:p>
    <w:p w:rsidR="00C01AFB" w:rsidRPr="007760F1" w:rsidRDefault="00C01AFB" w:rsidP="00643585">
      <w:pPr>
        <w:pStyle w:val="ConsPlusNormal"/>
        <w:ind w:firstLine="709"/>
        <w:jc w:val="both"/>
        <w:rPr>
          <w:szCs w:val="28"/>
        </w:rPr>
      </w:pPr>
    </w:p>
    <w:p w:rsidR="00840595" w:rsidRPr="007760F1" w:rsidRDefault="00840595" w:rsidP="00C01AFB">
      <w:pPr>
        <w:numPr>
          <w:ilvl w:val="1"/>
          <w:numId w:val="15"/>
        </w:numPr>
        <w:ind w:left="0" w:firstLine="0"/>
        <w:jc w:val="center"/>
        <w:rPr>
          <w:b/>
          <w:sz w:val="28"/>
          <w:szCs w:val="28"/>
        </w:rPr>
      </w:pPr>
      <w:r w:rsidRPr="007760F1">
        <w:rPr>
          <w:b/>
          <w:sz w:val="28"/>
          <w:szCs w:val="28"/>
        </w:rPr>
        <w:t>Круг заявителей</w:t>
      </w:r>
    </w:p>
    <w:p w:rsidR="00840595" w:rsidRPr="007760F1" w:rsidRDefault="00840595" w:rsidP="00840595">
      <w:pPr>
        <w:ind w:firstLine="709"/>
        <w:jc w:val="center"/>
        <w:rPr>
          <w:sz w:val="28"/>
          <w:szCs w:val="28"/>
        </w:rPr>
      </w:pPr>
    </w:p>
    <w:p w:rsidR="003A7403" w:rsidRPr="007760F1" w:rsidRDefault="003A7403" w:rsidP="003A7403">
      <w:pPr>
        <w:pStyle w:val="ConsPlusNormal"/>
        <w:spacing w:before="240"/>
        <w:ind w:firstLine="708"/>
        <w:jc w:val="both"/>
        <w:rPr>
          <w:szCs w:val="28"/>
        </w:rPr>
      </w:pPr>
      <w:r w:rsidRPr="007760F1">
        <w:rPr>
          <w:szCs w:val="28"/>
        </w:rPr>
        <w:t>Заявителями являются физические и юридические лица, индивидуальные предприниматели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w:t>
      </w:r>
      <w:r w:rsidRPr="007760F1">
        <w:rPr>
          <w:iCs/>
          <w:szCs w:val="28"/>
        </w:rPr>
        <w:t xml:space="preserve"> (далее – заявитель).</w:t>
      </w:r>
    </w:p>
    <w:p w:rsidR="00801633" w:rsidRPr="007760F1" w:rsidRDefault="00801633" w:rsidP="00C01AFB">
      <w:pPr>
        <w:pStyle w:val="af3"/>
        <w:autoSpaceDE w:val="0"/>
        <w:autoSpaceDN w:val="0"/>
        <w:adjustRightInd w:val="0"/>
        <w:ind w:left="0"/>
        <w:jc w:val="center"/>
        <w:rPr>
          <w:rFonts w:ascii="Times New Roman" w:hAnsi="Times New Roman"/>
          <w:b/>
          <w:sz w:val="28"/>
          <w:szCs w:val="28"/>
        </w:rPr>
      </w:pPr>
    </w:p>
    <w:p w:rsidR="00C34F8B" w:rsidRPr="007760F1" w:rsidRDefault="00C34F8B" w:rsidP="00C01AFB">
      <w:pPr>
        <w:pStyle w:val="af3"/>
        <w:numPr>
          <w:ilvl w:val="1"/>
          <w:numId w:val="15"/>
        </w:numPr>
        <w:autoSpaceDE w:val="0"/>
        <w:autoSpaceDN w:val="0"/>
        <w:adjustRightInd w:val="0"/>
        <w:spacing w:after="0"/>
        <w:ind w:left="0" w:firstLine="0"/>
        <w:jc w:val="center"/>
        <w:rPr>
          <w:rFonts w:ascii="Times New Roman" w:hAnsi="Times New Roman"/>
          <w:b/>
          <w:sz w:val="28"/>
          <w:szCs w:val="28"/>
        </w:rPr>
      </w:pPr>
      <w:r w:rsidRPr="007760F1">
        <w:rPr>
          <w:rFonts w:ascii="Times New Roman" w:hAnsi="Times New Roman"/>
          <w:b/>
          <w:sz w:val="28"/>
          <w:szCs w:val="28"/>
        </w:rPr>
        <w:t>Требования к порядку информирования о предоставлении муниципальной услуги</w:t>
      </w:r>
    </w:p>
    <w:p w:rsidR="00801633" w:rsidRPr="007760F1" w:rsidRDefault="00801633" w:rsidP="003A7403">
      <w:pPr>
        <w:tabs>
          <w:tab w:val="left" w:pos="0"/>
          <w:tab w:val="left" w:pos="709"/>
        </w:tabs>
        <w:ind w:right="-5" w:firstLine="708"/>
        <w:jc w:val="both"/>
        <w:rPr>
          <w:sz w:val="28"/>
          <w:szCs w:val="28"/>
        </w:rPr>
      </w:pPr>
    </w:p>
    <w:p w:rsidR="003A7403" w:rsidRPr="007760F1" w:rsidRDefault="00840595" w:rsidP="00593884">
      <w:pPr>
        <w:tabs>
          <w:tab w:val="left" w:pos="0"/>
          <w:tab w:val="left" w:pos="709"/>
        </w:tabs>
        <w:ind w:right="-6" w:firstLine="709"/>
        <w:jc w:val="both"/>
        <w:rPr>
          <w:sz w:val="28"/>
          <w:szCs w:val="28"/>
        </w:rPr>
      </w:pPr>
      <w:r w:rsidRPr="007760F1">
        <w:rPr>
          <w:sz w:val="28"/>
          <w:szCs w:val="28"/>
        </w:rPr>
        <w:t>1.</w:t>
      </w:r>
      <w:r w:rsidR="00390CDE" w:rsidRPr="007760F1">
        <w:rPr>
          <w:sz w:val="28"/>
          <w:szCs w:val="28"/>
        </w:rPr>
        <w:t>3</w:t>
      </w:r>
      <w:r w:rsidRPr="007760F1">
        <w:rPr>
          <w:sz w:val="28"/>
          <w:szCs w:val="28"/>
        </w:rPr>
        <w:t>.</w:t>
      </w:r>
      <w:r w:rsidR="00C34F8B" w:rsidRPr="007760F1">
        <w:rPr>
          <w:sz w:val="28"/>
          <w:szCs w:val="28"/>
        </w:rPr>
        <w:t>1</w:t>
      </w:r>
      <w:r w:rsidRPr="007760F1">
        <w:rPr>
          <w:sz w:val="28"/>
          <w:szCs w:val="28"/>
        </w:rPr>
        <w:t xml:space="preserve">. </w:t>
      </w:r>
      <w:bookmarkEnd w:id="0"/>
      <w:r w:rsidR="003A7403" w:rsidRPr="007760F1">
        <w:rPr>
          <w:sz w:val="28"/>
          <w:szCs w:val="28"/>
        </w:rPr>
        <w:t xml:space="preserve">Информацию о правилах предоставления муниципальной услуги заявитель может получить следующими способами: </w:t>
      </w:r>
    </w:p>
    <w:p w:rsidR="003A7403" w:rsidRPr="007760F1" w:rsidRDefault="003A7403" w:rsidP="003A7403">
      <w:pPr>
        <w:autoSpaceDE w:val="0"/>
        <w:autoSpaceDN w:val="0"/>
        <w:adjustRightInd w:val="0"/>
        <w:ind w:firstLine="708"/>
        <w:jc w:val="both"/>
        <w:rPr>
          <w:sz w:val="28"/>
          <w:szCs w:val="28"/>
        </w:rPr>
      </w:pPr>
      <w:r w:rsidRPr="007760F1">
        <w:rPr>
          <w:sz w:val="28"/>
          <w:szCs w:val="28"/>
        </w:rPr>
        <w:t>лично;</w:t>
      </w:r>
    </w:p>
    <w:p w:rsidR="003A7403" w:rsidRPr="007760F1" w:rsidRDefault="003A7403" w:rsidP="003A7403">
      <w:pPr>
        <w:autoSpaceDE w:val="0"/>
        <w:autoSpaceDN w:val="0"/>
        <w:adjustRightInd w:val="0"/>
        <w:ind w:firstLine="708"/>
        <w:jc w:val="both"/>
        <w:rPr>
          <w:sz w:val="28"/>
          <w:szCs w:val="28"/>
        </w:rPr>
      </w:pPr>
      <w:r w:rsidRPr="007760F1">
        <w:rPr>
          <w:sz w:val="28"/>
          <w:szCs w:val="28"/>
        </w:rPr>
        <w:t>посредством телефонной связи;</w:t>
      </w:r>
    </w:p>
    <w:p w:rsidR="003A7403" w:rsidRPr="007760F1" w:rsidRDefault="003A7403" w:rsidP="003A7403">
      <w:pPr>
        <w:autoSpaceDE w:val="0"/>
        <w:autoSpaceDN w:val="0"/>
        <w:adjustRightInd w:val="0"/>
        <w:ind w:firstLine="708"/>
        <w:jc w:val="both"/>
        <w:rPr>
          <w:sz w:val="28"/>
          <w:szCs w:val="28"/>
        </w:rPr>
      </w:pPr>
      <w:r w:rsidRPr="007760F1">
        <w:rPr>
          <w:sz w:val="28"/>
          <w:szCs w:val="28"/>
        </w:rPr>
        <w:t xml:space="preserve">посредством электронной почты; </w:t>
      </w:r>
    </w:p>
    <w:p w:rsidR="003A7403" w:rsidRPr="007760F1" w:rsidRDefault="003A7403" w:rsidP="007D4189">
      <w:pPr>
        <w:autoSpaceDE w:val="0"/>
        <w:autoSpaceDN w:val="0"/>
        <w:adjustRightInd w:val="0"/>
        <w:ind w:firstLine="708"/>
        <w:jc w:val="both"/>
        <w:rPr>
          <w:sz w:val="28"/>
          <w:szCs w:val="28"/>
        </w:rPr>
      </w:pPr>
      <w:r w:rsidRPr="007760F1">
        <w:rPr>
          <w:sz w:val="28"/>
          <w:szCs w:val="28"/>
        </w:rPr>
        <w:t>посредством почтовой связи;</w:t>
      </w:r>
    </w:p>
    <w:p w:rsidR="007D4189" w:rsidRPr="007760F1" w:rsidRDefault="003A7403" w:rsidP="007D4189">
      <w:pPr>
        <w:pStyle w:val="a7"/>
        <w:shd w:val="clear" w:color="auto" w:fill="FFFFFF"/>
        <w:spacing w:before="0" w:beforeAutospacing="0" w:after="0" w:afterAutospacing="0"/>
        <w:ind w:firstLine="709"/>
        <w:jc w:val="both"/>
        <w:rPr>
          <w:color w:val="3399FF"/>
          <w:sz w:val="28"/>
          <w:szCs w:val="28"/>
        </w:rPr>
      </w:pPr>
      <w:r w:rsidRPr="007760F1">
        <w:rPr>
          <w:sz w:val="28"/>
          <w:szCs w:val="28"/>
        </w:rPr>
        <w:t>на информационных стендах в помещени</w:t>
      </w:r>
      <w:r w:rsidR="00DD4F6D">
        <w:rPr>
          <w:sz w:val="28"/>
          <w:szCs w:val="28"/>
        </w:rPr>
        <w:t>и</w:t>
      </w:r>
      <w:r w:rsidRPr="007760F1">
        <w:rPr>
          <w:sz w:val="28"/>
          <w:szCs w:val="28"/>
        </w:rPr>
        <w:t xml:space="preserve"> </w:t>
      </w:r>
      <w:r w:rsidR="007D4189" w:rsidRPr="007760F1">
        <w:rPr>
          <w:sz w:val="28"/>
          <w:szCs w:val="28"/>
        </w:rPr>
        <w:t>о</w:t>
      </w:r>
      <w:r w:rsidR="00C01AFB">
        <w:rPr>
          <w:sz w:val="28"/>
          <w:szCs w:val="28"/>
        </w:rPr>
        <w:t>ргана, предоставляющего муниципальную услугу</w:t>
      </w:r>
      <w:r w:rsidR="00310164">
        <w:rPr>
          <w:sz w:val="28"/>
          <w:szCs w:val="28"/>
        </w:rPr>
        <w:t>, многофункциональны</w:t>
      </w:r>
      <w:r w:rsidR="00046E38">
        <w:rPr>
          <w:sz w:val="28"/>
          <w:szCs w:val="28"/>
        </w:rPr>
        <w:t>м</w:t>
      </w:r>
      <w:r w:rsidR="00310164">
        <w:rPr>
          <w:sz w:val="28"/>
          <w:szCs w:val="28"/>
        </w:rPr>
        <w:t xml:space="preserve"> центро</w:t>
      </w:r>
      <w:r w:rsidR="00046E38">
        <w:rPr>
          <w:sz w:val="28"/>
          <w:szCs w:val="28"/>
        </w:rPr>
        <w:t>м</w:t>
      </w:r>
      <w:r w:rsidR="00310164">
        <w:rPr>
          <w:sz w:val="28"/>
          <w:szCs w:val="28"/>
        </w:rPr>
        <w:t xml:space="preserve"> предоставления государственных и муниципальных услуг, с которым заключен</w:t>
      </w:r>
      <w:r w:rsidR="00046E38">
        <w:rPr>
          <w:sz w:val="28"/>
          <w:szCs w:val="28"/>
        </w:rPr>
        <w:t>о</w:t>
      </w:r>
      <w:r w:rsidR="00310164">
        <w:rPr>
          <w:sz w:val="28"/>
          <w:szCs w:val="28"/>
        </w:rPr>
        <w:t xml:space="preserve"> соглашени</w:t>
      </w:r>
      <w:r w:rsidR="00046E38">
        <w:rPr>
          <w:sz w:val="28"/>
          <w:szCs w:val="28"/>
        </w:rPr>
        <w:t>е</w:t>
      </w:r>
      <w:r w:rsidR="00310164">
        <w:rPr>
          <w:sz w:val="28"/>
          <w:szCs w:val="28"/>
        </w:rPr>
        <w:t xml:space="preserve"> о взаимодействии (далее – МФЦ)</w:t>
      </w:r>
      <w:r w:rsidR="007D4189" w:rsidRPr="007760F1">
        <w:rPr>
          <w:sz w:val="28"/>
          <w:szCs w:val="28"/>
        </w:rPr>
        <w:t>;</w:t>
      </w:r>
      <w:r w:rsidR="007D4189" w:rsidRPr="007760F1">
        <w:rPr>
          <w:b/>
          <w:bCs/>
          <w:color w:val="000000"/>
          <w:sz w:val="28"/>
          <w:szCs w:val="28"/>
        </w:rPr>
        <w:t xml:space="preserve"> </w:t>
      </w:r>
    </w:p>
    <w:p w:rsidR="003A7403" w:rsidRPr="007760F1" w:rsidRDefault="003A7403" w:rsidP="003A7403">
      <w:pPr>
        <w:autoSpaceDE w:val="0"/>
        <w:autoSpaceDN w:val="0"/>
        <w:adjustRightInd w:val="0"/>
        <w:ind w:right="-5" w:firstLine="708"/>
        <w:jc w:val="both"/>
        <w:rPr>
          <w:sz w:val="28"/>
          <w:szCs w:val="28"/>
        </w:rPr>
      </w:pPr>
      <w:r w:rsidRPr="007760F1">
        <w:rPr>
          <w:sz w:val="28"/>
          <w:szCs w:val="28"/>
        </w:rPr>
        <w:t xml:space="preserve">в информационно-телекоммуникационной сети </w:t>
      </w:r>
      <w:r w:rsidR="00046E38">
        <w:rPr>
          <w:sz w:val="28"/>
          <w:szCs w:val="28"/>
        </w:rPr>
        <w:t>«</w:t>
      </w:r>
      <w:r w:rsidRPr="007760F1">
        <w:rPr>
          <w:sz w:val="28"/>
          <w:szCs w:val="28"/>
        </w:rPr>
        <w:t>Интернет</w:t>
      </w:r>
      <w:r w:rsidR="00046E38">
        <w:rPr>
          <w:sz w:val="28"/>
          <w:szCs w:val="28"/>
        </w:rPr>
        <w:t>»</w:t>
      </w:r>
      <w:r w:rsidRPr="007760F1">
        <w:rPr>
          <w:sz w:val="28"/>
          <w:szCs w:val="28"/>
        </w:rPr>
        <w:t xml:space="preserve">: </w:t>
      </w:r>
    </w:p>
    <w:p w:rsidR="003A7403" w:rsidRPr="007760F1" w:rsidRDefault="003A7403" w:rsidP="003A7403">
      <w:pPr>
        <w:autoSpaceDE w:val="0"/>
        <w:autoSpaceDN w:val="0"/>
        <w:adjustRightInd w:val="0"/>
        <w:ind w:right="-5" w:firstLine="708"/>
        <w:jc w:val="both"/>
        <w:rPr>
          <w:iCs/>
          <w:sz w:val="28"/>
          <w:szCs w:val="28"/>
        </w:rPr>
      </w:pPr>
      <w:r w:rsidRPr="007760F1">
        <w:rPr>
          <w:sz w:val="28"/>
          <w:szCs w:val="28"/>
        </w:rPr>
        <w:t xml:space="preserve">а) на официальном сайте </w:t>
      </w:r>
      <w:r w:rsidRPr="007760F1">
        <w:rPr>
          <w:iCs/>
          <w:sz w:val="28"/>
          <w:szCs w:val="28"/>
        </w:rPr>
        <w:t>Череповецкого муниципального района</w:t>
      </w:r>
      <w:r w:rsidR="000E011D" w:rsidRPr="007760F1">
        <w:rPr>
          <w:iCs/>
          <w:sz w:val="28"/>
          <w:szCs w:val="28"/>
        </w:rPr>
        <w:t xml:space="preserve"> (далее – сайт района)</w:t>
      </w:r>
      <w:r w:rsidRPr="007760F1">
        <w:rPr>
          <w:iCs/>
          <w:sz w:val="28"/>
          <w:szCs w:val="28"/>
        </w:rPr>
        <w:t>;</w:t>
      </w:r>
    </w:p>
    <w:p w:rsidR="003A7403" w:rsidRPr="007760F1" w:rsidRDefault="003A7403" w:rsidP="003A7403">
      <w:pPr>
        <w:autoSpaceDE w:val="0"/>
        <w:autoSpaceDN w:val="0"/>
        <w:adjustRightInd w:val="0"/>
        <w:ind w:right="-5" w:firstLine="708"/>
        <w:jc w:val="both"/>
        <w:rPr>
          <w:sz w:val="28"/>
          <w:szCs w:val="28"/>
        </w:rPr>
      </w:pPr>
      <w:r w:rsidRPr="007760F1">
        <w:rPr>
          <w:iCs/>
          <w:sz w:val="28"/>
          <w:szCs w:val="28"/>
        </w:rPr>
        <w:t>б)</w:t>
      </w:r>
      <w:r w:rsidR="000E011D" w:rsidRPr="007760F1">
        <w:rPr>
          <w:iCs/>
          <w:sz w:val="28"/>
          <w:szCs w:val="28"/>
        </w:rPr>
        <w:t xml:space="preserve"> в федеральной государственной информационной системе «Единый портал государственных и муниципальных услуг (функций)» (далее – Единый портал)</w:t>
      </w:r>
      <w:r w:rsidRPr="007760F1">
        <w:rPr>
          <w:iCs/>
          <w:sz w:val="28"/>
          <w:szCs w:val="28"/>
        </w:rPr>
        <w:t>;</w:t>
      </w:r>
      <w:r w:rsidRPr="007760F1">
        <w:rPr>
          <w:sz w:val="28"/>
          <w:szCs w:val="28"/>
        </w:rPr>
        <w:t xml:space="preserve">     </w:t>
      </w:r>
    </w:p>
    <w:p w:rsidR="003A7403" w:rsidRPr="007760F1" w:rsidRDefault="003A7403" w:rsidP="003A7403">
      <w:pPr>
        <w:autoSpaceDE w:val="0"/>
        <w:autoSpaceDN w:val="0"/>
        <w:adjustRightInd w:val="0"/>
        <w:ind w:firstLine="708"/>
        <w:jc w:val="both"/>
        <w:outlineLvl w:val="0"/>
        <w:rPr>
          <w:sz w:val="28"/>
          <w:szCs w:val="28"/>
        </w:rPr>
      </w:pPr>
      <w:r w:rsidRPr="007760F1">
        <w:rPr>
          <w:sz w:val="28"/>
          <w:szCs w:val="28"/>
        </w:rPr>
        <w:t xml:space="preserve">в) </w:t>
      </w:r>
      <w:r w:rsidR="000E011D" w:rsidRPr="007760F1">
        <w:rPr>
          <w:sz w:val="28"/>
          <w:szCs w:val="28"/>
        </w:rPr>
        <w:t>в государственной информационной системе «Портал государственных и муниципальных услуг (функций) Вологодской области» (далее – Региональный портал)</w:t>
      </w:r>
      <w:r w:rsidRPr="007760F1">
        <w:rPr>
          <w:sz w:val="28"/>
          <w:szCs w:val="28"/>
        </w:rPr>
        <w:t>.</w:t>
      </w:r>
    </w:p>
    <w:p w:rsidR="001849F5" w:rsidRPr="007760F1" w:rsidRDefault="001849F5" w:rsidP="001849F5">
      <w:pPr>
        <w:ind w:firstLine="709"/>
        <w:jc w:val="both"/>
        <w:rPr>
          <w:sz w:val="28"/>
          <w:szCs w:val="28"/>
        </w:rPr>
      </w:pPr>
      <w:r w:rsidRPr="007760F1">
        <w:rPr>
          <w:sz w:val="28"/>
          <w:szCs w:val="28"/>
        </w:rPr>
        <w:t>1.3.2. Информирование о предоставлении муниципальной услуги осуществляется по следующим вопросам:</w:t>
      </w:r>
    </w:p>
    <w:p w:rsidR="001849F5" w:rsidRPr="007760F1" w:rsidRDefault="001849F5" w:rsidP="001849F5">
      <w:pPr>
        <w:ind w:firstLine="709"/>
        <w:jc w:val="both"/>
        <w:rPr>
          <w:sz w:val="28"/>
          <w:szCs w:val="28"/>
        </w:rPr>
      </w:pPr>
      <w:r w:rsidRPr="007760F1">
        <w:rPr>
          <w:sz w:val="28"/>
          <w:szCs w:val="28"/>
        </w:rPr>
        <w:t>местонахождени</w:t>
      </w:r>
      <w:r w:rsidR="00DD4F6D">
        <w:rPr>
          <w:sz w:val="28"/>
          <w:szCs w:val="28"/>
        </w:rPr>
        <w:t>е</w:t>
      </w:r>
      <w:r w:rsidRPr="007760F1">
        <w:rPr>
          <w:sz w:val="28"/>
          <w:szCs w:val="28"/>
        </w:rPr>
        <w:t xml:space="preserve"> </w:t>
      </w:r>
      <w:r w:rsidR="00C01AFB">
        <w:rPr>
          <w:sz w:val="28"/>
          <w:szCs w:val="28"/>
        </w:rPr>
        <w:t>органа</w:t>
      </w:r>
      <w:r w:rsidRPr="007760F1">
        <w:rPr>
          <w:sz w:val="28"/>
          <w:szCs w:val="28"/>
        </w:rPr>
        <w:t>, предоставляющего муниципальную услугу, МФЦ;</w:t>
      </w:r>
    </w:p>
    <w:p w:rsidR="001849F5" w:rsidRPr="007760F1" w:rsidRDefault="001849F5" w:rsidP="001849F5">
      <w:pPr>
        <w:ind w:firstLine="709"/>
        <w:jc w:val="both"/>
        <w:rPr>
          <w:sz w:val="28"/>
          <w:szCs w:val="28"/>
        </w:rPr>
      </w:pPr>
      <w:r w:rsidRPr="007760F1">
        <w:rPr>
          <w:sz w:val="28"/>
          <w:szCs w:val="28"/>
        </w:rPr>
        <w:lastRenderedPageBreak/>
        <w:t xml:space="preserve">сотрудники </w:t>
      </w:r>
      <w:r w:rsidR="00C01AFB">
        <w:rPr>
          <w:sz w:val="28"/>
          <w:szCs w:val="28"/>
        </w:rPr>
        <w:t>органа</w:t>
      </w:r>
      <w:r w:rsidRPr="007760F1">
        <w:rPr>
          <w:sz w:val="28"/>
          <w:szCs w:val="28"/>
        </w:rPr>
        <w:t>, предоставляющие муниципальную услугу</w:t>
      </w:r>
      <w:r w:rsidR="00C01AFB">
        <w:rPr>
          <w:sz w:val="28"/>
          <w:szCs w:val="28"/>
        </w:rPr>
        <w:t>,</w:t>
      </w:r>
      <w:r w:rsidRPr="007760F1">
        <w:rPr>
          <w:sz w:val="28"/>
          <w:szCs w:val="28"/>
        </w:rPr>
        <w:t xml:space="preserve"> и номера контактных телефонов; </w:t>
      </w:r>
    </w:p>
    <w:p w:rsidR="001849F5" w:rsidRPr="007760F1" w:rsidRDefault="001849F5" w:rsidP="001849F5">
      <w:pPr>
        <w:ind w:firstLine="709"/>
        <w:jc w:val="both"/>
        <w:rPr>
          <w:sz w:val="28"/>
          <w:szCs w:val="28"/>
        </w:rPr>
      </w:pPr>
      <w:r w:rsidRPr="007760F1">
        <w:rPr>
          <w:sz w:val="28"/>
          <w:szCs w:val="28"/>
        </w:rPr>
        <w:t xml:space="preserve">график работы </w:t>
      </w:r>
      <w:r w:rsidR="00C01AFB">
        <w:rPr>
          <w:sz w:val="28"/>
          <w:szCs w:val="28"/>
        </w:rPr>
        <w:t>органа</w:t>
      </w:r>
      <w:r w:rsidRPr="007760F1">
        <w:rPr>
          <w:sz w:val="28"/>
          <w:szCs w:val="28"/>
        </w:rPr>
        <w:t xml:space="preserve">, </w:t>
      </w:r>
      <w:r w:rsidRPr="00310164">
        <w:rPr>
          <w:sz w:val="28"/>
          <w:szCs w:val="28"/>
        </w:rPr>
        <w:t>МФЦ,</w:t>
      </w:r>
      <w:r w:rsidRPr="007760F1">
        <w:rPr>
          <w:sz w:val="28"/>
          <w:szCs w:val="28"/>
        </w:rPr>
        <w:t xml:space="preserve"> предоставляющего муниципальную услугу;</w:t>
      </w:r>
    </w:p>
    <w:p w:rsidR="001849F5" w:rsidRPr="007760F1" w:rsidRDefault="001849F5" w:rsidP="001849F5">
      <w:pPr>
        <w:ind w:firstLine="709"/>
        <w:jc w:val="both"/>
        <w:rPr>
          <w:sz w:val="28"/>
          <w:szCs w:val="28"/>
        </w:rPr>
      </w:pPr>
      <w:r w:rsidRPr="007760F1">
        <w:rPr>
          <w:sz w:val="28"/>
          <w:szCs w:val="28"/>
        </w:rPr>
        <w:t xml:space="preserve">адрес сайта района, МФЦ; </w:t>
      </w:r>
    </w:p>
    <w:p w:rsidR="001849F5" w:rsidRPr="007760F1" w:rsidRDefault="001849F5" w:rsidP="001849F5">
      <w:pPr>
        <w:ind w:firstLine="709"/>
        <w:jc w:val="both"/>
        <w:rPr>
          <w:sz w:val="28"/>
          <w:szCs w:val="28"/>
        </w:rPr>
      </w:pPr>
      <w:r w:rsidRPr="007760F1">
        <w:rPr>
          <w:sz w:val="28"/>
          <w:szCs w:val="28"/>
        </w:rPr>
        <w:t xml:space="preserve">адрес электронной почты </w:t>
      </w:r>
      <w:r w:rsidR="00C01AFB">
        <w:rPr>
          <w:sz w:val="28"/>
          <w:szCs w:val="28"/>
        </w:rPr>
        <w:t>органа</w:t>
      </w:r>
      <w:r w:rsidRPr="007760F1">
        <w:rPr>
          <w:sz w:val="28"/>
          <w:szCs w:val="28"/>
        </w:rPr>
        <w:t>, МФЦ;</w:t>
      </w:r>
    </w:p>
    <w:p w:rsidR="001849F5" w:rsidRPr="007760F1" w:rsidRDefault="001849F5" w:rsidP="001849F5">
      <w:pPr>
        <w:ind w:firstLine="709"/>
        <w:jc w:val="both"/>
        <w:rPr>
          <w:sz w:val="28"/>
          <w:szCs w:val="28"/>
        </w:rPr>
      </w:pPr>
      <w:r w:rsidRPr="007760F1">
        <w:rPr>
          <w:sz w:val="28"/>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1849F5" w:rsidRPr="007760F1" w:rsidRDefault="001849F5" w:rsidP="001849F5">
      <w:pPr>
        <w:ind w:firstLine="709"/>
        <w:jc w:val="both"/>
        <w:rPr>
          <w:sz w:val="28"/>
          <w:szCs w:val="28"/>
        </w:rPr>
      </w:pPr>
      <w:r w:rsidRPr="007760F1">
        <w:rPr>
          <w:sz w:val="28"/>
          <w:szCs w:val="28"/>
        </w:rPr>
        <w:t>ход предоставления муниципальной услуги;</w:t>
      </w:r>
    </w:p>
    <w:p w:rsidR="001849F5" w:rsidRPr="007760F1" w:rsidRDefault="001849F5" w:rsidP="001849F5">
      <w:pPr>
        <w:ind w:firstLine="709"/>
        <w:jc w:val="both"/>
        <w:rPr>
          <w:sz w:val="28"/>
          <w:szCs w:val="28"/>
        </w:rPr>
      </w:pPr>
      <w:r w:rsidRPr="007760F1">
        <w:rPr>
          <w:sz w:val="28"/>
          <w:szCs w:val="28"/>
        </w:rPr>
        <w:t>административные процедуры при предоставлении муниципальной услуги;</w:t>
      </w:r>
    </w:p>
    <w:p w:rsidR="001849F5" w:rsidRPr="007760F1" w:rsidRDefault="001849F5" w:rsidP="001849F5">
      <w:pPr>
        <w:ind w:firstLine="709"/>
        <w:jc w:val="both"/>
        <w:rPr>
          <w:sz w:val="28"/>
          <w:szCs w:val="28"/>
        </w:rPr>
      </w:pPr>
      <w:r w:rsidRPr="007760F1">
        <w:rPr>
          <w:sz w:val="28"/>
          <w:szCs w:val="28"/>
        </w:rPr>
        <w:t>срок предоставления муниципальной услуги;</w:t>
      </w:r>
    </w:p>
    <w:p w:rsidR="001849F5" w:rsidRPr="007760F1" w:rsidRDefault="001849F5" w:rsidP="001849F5">
      <w:pPr>
        <w:ind w:firstLine="709"/>
        <w:jc w:val="both"/>
        <w:rPr>
          <w:sz w:val="28"/>
          <w:szCs w:val="28"/>
        </w:rPr>
      </w:pPr>
      <w:r w:rsidRPr="007760F1">
        <w:rPr>
          <w:sz w:val="28"/>
          <w:szCs w:val="28"/>
        </w:rPr>
        <w:t xml:space="preserve">порядок и формы </w:t>
      </w:r>
      <w:proofErr w:type="gramStart"/>
      <w:r w:rsidRPr="007760F1">
        <w:rPr>
          <w:sz w:val="28"/>
          <w:szCs w:val="28"/>
        </w:rPr>
        <w:t>контроля за</w:t>
      </w:r>
      <w:proofErr w:type="gramEnd"/>
      <w:r w:rsidRPr="007760F1">
        <w:rPr>
          <w:sz w:val="28"/>
          <w:szCs w:val="28"/>
        </w:rPr>
        <w:t xml:space="preserve"> предоставлением муниципальной услуги;</w:t>
      </w:r>
    </w:p>
    <w:p w:rsidR="001849F5" w:rsidRPr="007760F1" w:rsidRDefault="001849F5" w:rsidP="001849F5">
      <w:pPr>
        <w:ind w:firstLine="709"/>
        <w:jc w:val="both"/>
        <w:rPr>
          <w:sz w:val="28"/>
          <w:szCs w:val="28"/>
        </w:rPr>
      </w:pPr>
      <w:r w:rsidRPr="007760F1">
        <w:rPr>
          <w:sz w:val="28"/>
          <w:szCs w:val="28"/>
        </w:rPr>
        <w:t>основания для отказа в предоставлении муниципальной услуги;</w:t>
      </w:r>
    </w:p>
    <w:p w:rsidR="001849F5" w:rsidRPr="007760F1" w:rsidRDefault="001849F5" w:rsidP="001849F5">
      <w:pPr>
        <w:ind w:firstLine="709"/>
        <w:jc w:val="both"/>
        <w:rPr>
          <w:sz w:val="28"/>
          <w:szCs w:val="28"/>
        </w:rPr>
      </w:pPr>
      <w:r w:rsidRPr="007760F1">
        <w:rPr>
          <w:sz w:val="28"/>
          <w:szCs w:val="28"/>
        </w:rPr>
        <w:t xml:space="preserve">досудебный и судебный порядок обжалования действий (бездействия) сотрудников </w:t>
      </w:r>
      <w:r w:rsidR="00C01AFB">
        <w:rPr>
          <w:sz w:val="28"/>
          <w:szCs w:val="28"/>
        </w:rPr>
        <w:t>органа</w:t>
      </w:r>
      <w:r w:rsidRPr="007760F1">
        <w:rPr>
          <w:sz w:val="28"/>
          <w:szCs w:val="28"/>
        </w:rPr>
        <w:t>, предоставляющ</w:t>
      </w:r>
      <w:r w:rsidR="00C01AFB">
        <w:rPr>
          <w:sz w:val="28"/>
          <w:szCs w:val="28"/>
        </w:rPr>
        <w:t>его</w:t>
      </w:r>
      <w:r w:rsidRPr="007760F1">
        <w:rPr>
          <w:sz w:val="28"/>
          <w:szCs w:val="28"/>
        </w:rPr>
        <w:t xml:space="preserve"> муниципальную услугу, ответственных за предоставление муниципальной услуги, а также решений, принятых в ходе предоставления муниципальной услуги;</w:t>
      </w:r>
    </w:p>
    <w:p w:rsidR="001849F5" w:rsidRPr="007760F1" w:rsidRDefault="001849F5" w:rsidP="001849F5">
      <w:pPr>
        <w:ind w:firstLine="709"/>
        <w:jc w:val="both"/>
        <w:rPr>
          <w:sz w:val="28"/>
          <w:szCs w:val="28"/>
        </w:rPr>
      </w:pPr>
      <w:r w:rsidRPr="007760F1">
        <w:rPr>
          <w:sz w:val="28"/>
          <w:szCs w:val="28"/>
        </w:rPr>
        <w:t xml:space="preserve">иная информация о деятельности </w:t>
      </w:r>
      <w:r w:rsidR="00C01AFB">
        <w:rPr>
          <w:sz w:val="28"/>
          <w:szCs w:val="28"/>
        </w:rPr>
        <w:t>органа</w:t>
      </w:r>
      <w:r w:rsidRPr="007760F1">
        <w:rPr>
          <w:sz w:val="28"/>
          <w:szCs w:val="28"/>
        </w:rPr>
        <w:t xml:space="preserve">, предоставляющего муниципальную услугу, в соответствии с Федеральным законом </w:t>
      </w:r>
      <w:r w:rsidR="00C01AFB">
        <w:rPr>
          <w:sz w:val="28"/>
          <w:szCs w:val="28"/>
        </w:rPr>
        <w:br/>
      </w:r>
      <w:r w:rsidRPr="007760F1">
        <w:rPr>
          <w:sz w:val="28"/>
          <w:szCs w:val="28"/>
        </w:rPr>
        <w:t>от 09.02.2009 № 8-ФЗ «Об обеспечении доступа к информации о деятельности государственных органов и органов местного самоуправления».</w:t>
      </w:r>
    </w:p>
    <w:p w:rsidR="001849F5" w:rsidRPr="007760F1" w:rsidRDefault="001849F5" w:rsidP="001849F5">
      <w:pPr>
        <w:ind w:firstLine="709"/>
        <w:jc w:val="both"/>
        <w:rPr>
          <w:sz w:val="28"/>
          <w:szCs w:val="28"/>
        </w:rPr>
      </w:pPr>
      <w:r w:rsidRPr="007760F1">
        <w:rPr>
          <w:sz w:val="28"/>
          <w:szCs w:val="28"/>
        </w:rPr>
        <w:t>1.3.3. Информирование (консультирование) по вопросам предоставления муниципальной услуги осуществляется специалистами отдела, ответственными за информирование, при обращении заявителей за информацией лично, по телефону, посредством почты или электронной почты.</w:t>
      </w:r>
    </w:p>
    <w:p w:rsidR="001849F5" w:rsidRPr="007760F1" w:rsidRDefault="001849F5" w:rsidP="001849F5">
      <w:pPr>
        <w:ind w:firstLine="709"/>
        <w:jc w:val="both"/>
        <w:rPr>
          <w:sz w:val="28"/>
          <w:szCs w:val="28"/>
        </w:rPr>
      </w:pPr>
      <w:r w:rsidRPr="007760F1">
        <w:rPr>
          <w:sz w:val="28"/>
          <w:szCs w:val="28"/>
        </w:rPr>
        <w:t>Информирование проводится на русском языке в форме индивидуального и публичного информирования.</w:t>
      </w:r>
    </w:p>
    <w:p w:rsidR="001849F5" w:rsidRPr="007760F1" w:rsidRDefault="001849F5" w:rsidP="001849F5">
      <w:pPr>
        <w:ind w:firstLine="709"/>
        <w:jc w:val="both"/>
        <w:rPr>
          <w:sz w:val="28"/>
          <w:szCs w:val="28"/>
        </w:rPr>
      </w:pPr>
      <w:r w:rsidRPr="007760F1">
        <w:rPr>
          <w:sz w:val="28"/>
          <w:szCs w:val="28"/>
        </w:rPr>
        <w:t>1.3.4. Индивидуальное устное информирование осуществляется специалистами, ответственными за информирование, при обращении заявителей за информацией лично или по телефону.</w:t>
      </w:r>
    </w:p>
    <w:p w:rsidR="001849F5" w:rsidRPr="007760F1" w:rsidRDefault="001849F5" w:rsidP="001849F5">
      <w:pPr>
        <w:ind w:firstLine="709"/>
        <w:jc w:val="both"/>
        <w:rPr>
          <w:sz w:val="28"/>
          <w:szCs w:val="28"/>
        </w:rPr>
      </w:pPr>
      <w:r w:rsidRPr="007760F1">
        <w:rPr>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849F5" w:rsidRPr="007760F1" w:rsidRDefault="001849F5" w:rsidP="001849F5">
      <w:pPr>
        <w:ind w:firstLine="709"/>
        <w:jc w:val="both"/>
        <w:rPr>
          <w:sz w:val="28"/>
          <w:szCs w:val="28"/>
        </w:rPr>
      </w:pPr>
      <w:r w:rsidRPr="007760F1">
        <w:rPr>
          <w:sz w:val="28"/>
          <w:szCs w:val="28"/>
        </w:rPr>
        <w:t xml:space="preserve">В </w:t>
      </w:r>
      <w:proofErr w:type="gramStart"/>
      <w:r w:rsidRPr="007760F1">
        <w:rPr>
          <w:sz w:val="28"/>
          <w:szCs w:val="28"/>
        </w:rPr>
        <w:t>случае</w:t>
      </w:r>
      <w:proofErr w:type="gramEnd"/>
      <w:r w:rsidRPr="007760F1">
        <w:rPr>
          <w:sz w:val="28"/>
          <w:szCs w:val="28"/>
        </w:rPr>
        <w:t xml:space="preserve">,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w:t>
      </w:r>
      <w:r w:rsidR="00B2367F">
        <w:rPr>
          <w:sz w:val="28"/>
          <w:szCs w:val="28"/>
        </w:rPr>
        <w:br/>
      </w:r>
      <w:r w:rsidRPr="007760F1">
        <w:rPr>
          <w:sz w:val="28"/>
          <w:szCs w:val="28"/>
        </w:rPr>
        <w:t>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1849F5" w:rsidRPr="007760F1" w:rsidRDefault="001849F5" w:rsidP="001849F5">
      <w:pPr>
        <w:ind w:firstLine="709"/>
        <w:jc w:val="both"/>
        <w:rPr>
          <w:sz w:val="28"/>
          <w:szCs w:val="28"/>
        </w:rPr>
      </w:pPr>
      <w:r w:rsidRPr="007760F1">
        <w:rPr>
          <w:sz w:val="28"/>
          <w:szCs w:val="28"/>
        </w:rPr>
        <w:lastRenderedPageBreak/>
        <w:t xml:space="preserve">В </w:t>
      </w:r>
      <w:proofErr w:type="gramStart"/>
      <w:r w:rsidRPr="007760F1">
        <w:rPr>
          <w:sz w:val="28"/>
          <w:szCs w:val="28"/>
        </w:rPr>
        <w:t>случае</w:t>
      </w:r>
      <w:proofErr w:type="gramEnd"/>
      <w:r w:rsidRPr="007760F1">
        <w:rPr>
          <w:sz w:val="28"/>
          <w:szCs w:val="28"/>
        </w:rPr>
        <w:t xml:space="preserve"> если предоставление информации, необходимой заявителю, не представляется возможным посредством телефона, с</w:t>
      </w:r>
      <w:r w:rsidR="00C01AFB">
        <w:rPr>
          <w:sz w:val="28"/>
          <w:szCs w:val="28"/>
        </w:rPr>
        <w:t>пециалист</w:t>
      </w:r>
      <w:r w:rsidRPr="007760F1">
        <w:rPr>
          <w:sz w:val="28"/>
          <w:szCs w:val="28"/>
        </w:rPr>
        <w:t>, ответственный за информирование, принявший телефонный звонок, разъясняет заявителю право обратиться с письменным обращением и требования к оформлению обращения.</w:t>
      </w:r>
    </w:p>
    <w:p w:rsidR="001849F5" w:rsidRPr="007760F1" w:rsidRDefault="001849F5" w:rsidP="001849F5">
      <w:pPr>
        <w:ind w:firstLine="709"/>
        <w:jc w:val="both"/>
        <w:rPr>
          <w:sz w:val="28"/>
          <w:szCs w:val="28"/>
        </w:rPr>
      </w:pPr>
      <w:r w:rsidRPr="007760F1">
        <w:rPr>
          <w:sz w:val="28"/>
          <w:szCs w:val="28"/>
        </w:rPr>
        <w:t xml:space="preserve">При ответе на телефонные звонки специалист, ответственный за информирование, должен назвать фамилию, имя, отчество (последнее – при наличии), занимаемую должность и наименование отдела. </w:t>
      </w:r>
    </w:p>
    <w:p w:rsidR="001849F5" w:rsidRPr="007760F1" w:rsidRDefault="001849F5" w:rsidP="001849F5">
      <w:pPr>
        <w:ind w:firstLine="709"/>
        <w:jc w:val="both"/>
        <w:rPr>
          <w:sz w:val="28"/>
          <w:szCs w:val="28"/>
        </w:rPr>
      </w:pPr>
      <w:r w:rsidRPr="007760F1">
        <w:rPr>
          <w:sz w:val="28"/>
          <w:szCs w:val="28"/>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w:t>
      </w:r>
      <w:proofErr w:type="gramStart"/>
      <w:r w:rsidRPr="007760F1">
        <w:rPr>
          <w:sz w:val="28"/>
          <w:szCs w:val="28"/>
        </w:rPr>
        <w:t>конце</w:t>
      </w:r>
      <w:proofErr w:type="gramEnd"/>
      <w:r w:rsidRPr="007760F1">
        <w:rPr>
          <w:sz w:val="28"/>
          <w:szCs w:val="28"/>
        </w:rPr>
        <w:t xml:space="preserve">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0C3110" w:rsidRDefault="001849F5" w:rsidP="001849F5">
      <w:pPr>
        <w:ind w:firstLine="709"/>
        <w:jc w:val="both"/>
        <w:rPr>
          <w:sz w:val="28"/>
          <w:szCs w:val="28"/>
        </w:rPr>
      </w:pPr>
      <w:r w:rsidRPr="007760F1">
        <w:rPr>
          <w:sz w:val="28"/>
          <w:szCs w:val="28"/>
        </w:rPr>
        <w:t>1.3.5. Индивидуальное письменное информирование осуществляется в виде письменного ответа на обращение заинтересованного лица</w:t>
      </w:r>
      <w:r w:rsidR="000C3110">
        <w:rPr>
          <w:sz w:val="28"/>
          <w:szCs w:val="28"/>
        </w:rPr>
        <w:t>.</w:t>
      </w:r>
      <w:r w:rsidRPr="007760F1">
        <w:rPr>
          <w:sz w:val="28"/>
          <w:szCs w:val="28"/>
        </w:rPr>
        <w:t xml:space="preserve"> </w:t>
      </w:r>
    </w:p>
    <w:p w:rsidR="00C42C9E" w:rsidRPr="007760F1" w:rsidRDefault="00C42C9E" w:rsidP="001849F5">
      <w:pPr>
        <w:ind w:firstLine="709"/>
        <w:jc w:val="both"/>
        <w:rPr>
          <w:sz w:val="28"/>
          <w:szCs w:val="28"/>
        </w:rPr>
      </w:pPr>
      <w:r w:rsidRPr="007760F1">
        <w:rPr>
          <w:sz w:val="28"/>
          <w:szCs w:val="28"/>
        </w:rPr>
        <w:t>Ответ на заявление предоставляется в простой, четкой форме с указанием фамилии, имени, отчества (последнее – при наличии), номера телефона исполнителя, подписывается начальником отдела, предоставляющего муниципальную услугу, и направляется способом, позволяющим подтвердить факт и дату направления.</w:t>
      </w:r>
    </w:p>
    <w:p w:rsidR="001849F5" w:rsidRPr="007760F1" w:rsidRDefault="001849F5" w:rsidP="001849F5">
      <w:pPr>
        <w:tabs>
          <w:tab w:val="left" w:pos="0"/>
        </w:tabs>
        <w:ind w:firstLine="709"/>
        <w:jc w:val="both"/>
        <w:rPr>
          <w:sz w:val="28"/>
          <w:szCs w:val="28"/>
        </w:rPr>
      </w:pPr>
      <w:r w:rsidRPr="007760F1">
        <w:rPr>
          <w:sz w:val="28"/>
          <w:szCs w:val="28"/>
        </w:rPr>
        <w:t>1.3.6.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1849F5" w:rsidRPr="007760F1" w:rsidRDefault="001849F5" w:rsidP="001849F5">
      <w:pPr>
        <w:widowControl w:val="0"/>
        <w:ind w:firstLine="709"/>
        <w:jc w:val="both"/>
        <w:rPr>
          <w:sz w:val="28"/>
          <w:szCs w:val="28"/>
        </w:rPr>
      </w:pPr>
      <w:r w:rsidRPr="007760F1">
        <w:rPr>
          <w:sz w:val="28"/>
          <w:szCs w:val="28"/>
        </w:rPr>
        <w:t>в средствах массовой информации;</w:t>
      </w:r>
    </w:p>
    <w:p w:rsidR="001849F5" w:rsidRPr="007760F1" w:rsidRDefault="001849F5" w:rsidP="001849F5">
      <w:pPr>
        <w:widowControl w:val="0"/>
        <w:ind w:firstLine="709"/>
        <w:jc w:val="both"/>
        <w:rPr>
          <w:sz w:val="28"/>
          <w:szCs w:val="28"/>
        </w:rPr>
      </w:pPr>
      <w:r w:rsidRPr="007760F1">
        <w:rPr>
          <w:sz w:val="28"/>
          <w:szCs w:val="28"/>
        </w:rPr>
        <w:t>на сайте района;</w:t>
      </w:r>
    </w:p>
    <w:p w:rsidR="001849F5" w:rsidRPr="007760F1" w:rsidRDefault="001849F5" w:rsidP="001849F5">
      <w:pPr>
        <w:widowControl w:val="0"/>
        <w:ind w:firstLine="709"/>
        <w:jc w:val="both"/>
        <w:rPr>
          <w:sz w:val="28"/>
          <w:szCs w:val="28"/>
        </w:rPr>
      </w:pPr>
      <w:r w:rsidRPr="007760F1">
        <w:rPr>
          <w:sz w:val="28"/>
          <w:szCs w:val="28"/>
        </w:rPr>
        <w:t xml:space="preserve">на информационных стендах </w:t>
      </w:r>
      <w:r w:rsidR="00C01AFB">
        <w:rPr>
          <w:sz w:val="28"/>
          <w:szCs w:val="28"/>
        </w:rPr>
        <w:t>органа, предоставляющего муниципальную услугу</w:t>
      </w:r>
      <w:r w:rsidRPr="007760F1">
        <w:rPr>
          <w:sz w:val="28"/>
          <w:szCs w:val="28"/>
        </w:rPr>
        <w:t>;</w:t>
      </w:r>
    </w:p>
    <w:p w:rsidR="001849F5" w:rsidRPr="007760F1" w:rsidRDefault="001849F5" w:rsidP="001849F5">
      <w:pPr>
        <w:widowControl w:val="0"/>
        <w:ind w:firstLine="709"/>
        <w:jc w:val="both"/>
        <w:rPr>
          <w:sz w:val="28"/>
          <w:szCs w:val="28"/>
        </w:rPr>
      </w:pPr>
      <w:r w:rsidRPr="007760F1">
        <w:rPr>
          <w:sz w:val="28"/>
          <w:szCs w:val="28"/>
        </w:rPr>
        <w:t>на Едином портале;</w:t>
      </w:r>
    </w:p>
    <w:p w:rsidR="001849F5" w:rsidRPr="007760F1" w:rsidRDefault="001849F5" w:rsidP="001849F5">
      <w:pPr>
        <w:widowControl w:val="0"/>
        <w:ind w:firstLine="709"/>
        <w:jc w:val="both"/>
        <w:rPr>
          <w:sz w:val="28"/>
          <w:szCs w:val="28"/>
        </w:rPr>
      </w:pPr>
      <w:r w:rsidRPr="007760F1">
        <w:rPr>
          <w:sz w:val="28"/>
          <w:szCs w:val="28"/>
        </w:rPr>
        <w:t>на Региональном портале.</w:t>
      </w:r>
    </w:p>
    <w:p w:rsidR="001849F5" w:rsidRPr="007760F1" w:rsidRDefault="001849F5" w:rsidP="001849F5">
      <w:pPr>
        <w:ind w:firstLine="709"/>
        <w:jc w:val="both"/>
        <w:rPr>
          <w:sz w:val="28"/>
          <w:szCs w:val="28"/>
        </w:rPr>
      </w:pPr>
      <w:r w:rsidRPr="007760F1">
        <w:rPr>
          <w:sz w:val="28"/>
          <w:szCs w:val="28"/>
        </w:rPr>
        <w:t>1.3.7. Справочная информация не приводится в тексте настоящего административного регламента и подлежит обязательному размещению на сайте района, в реестре муниципальных услуг на Едином портале, Региональном портале.</w:t>
      </w:r>
    </w:p>
    <w:p w:rsidR="00767829" w:rsidRPr="007760F1" w:rsidRDefault="00767829" w:rsidP="003A7403">
      <w:pPr>
        <w:pStyle w:val="2"/>
        <w:spacing w:after="0" w:line="240" w:lineRule="auto"/>
        <w:ind w:left="0" w:firstLine="709"/>
        <w:jc w:val="both"/>
        <w:rPr>
          <w:sz w:val="28"/>
          <w:szCs w:val="28"/>
        </w:rPr>
      </w:pPr>
    </w:p>
    <w:bookmarkEnd w:id="1"/>
    <w:p w:rsidR="00214B0A" w:rsidRPr="007760F1" w:rsidRDefault="00214B0A" w:rsidP="000A4A7D">
      <w:pPr>
        <w:autoSpaceDE w:val="0"/>
        <w:autoSpaceDN w:val="0"/>
        <w:adjustRightInd w:val="0"/>
        <w:jc w:val="center"/>
        <w:outlineLvl w:val="1"/>
        <w:rPr>
          <w:b/>
          <w:sz w:val="28"/>
          <w:szCs w:val="28"/>
        </w:rPr>
      </w:pPr>
      <w:r w:rsidRPr="007760F1">
        <w:rPr>
          <w:b/>
          <w:sz w:val="28"/>
          <w:szCs w:val="28"/>
        </w:rPr>
        <w:t>2. Стандарт предоставления муниципальной услуги</w:t>
      </w:r>
    </w:p>
    <w:p w:rsidR="00214B0A" w:rsidRPr="007760F1" w:rsidRDefault="00214B0A" w:rsidP="000A4A7D">
      <w:pPr>
        <w:autoSpaceDE w:val="0"/>
        <w:autoSpaceDN w:val="0"/>
        <w:adjustRightInd w:val="0"/>
        <w:ind w:firstLine="540"/>
        <w:jc w:val="center"/>
        <w:rPr>
          <w:sz w:val="28"/>
          <w:szCs w:val="28"/>
        </w:rPr>
      </w:pPr>
    </w:p>
    <w:p w:rsidR="00767829" w:rsidRPr="007760F1" w:rsidRDefault="0098451D" w:rsidP="000A4A7D">
      <w:pPr>
        <w:numPr>
          <w:ilvl w:val="1"/>
          <w:numId w:val="19"/>
        </w:numPr>
        <w:jc w:val="center"/>
        <w:rPr>
          <w:b/>
          <w:sz w:val="28"/>
          <w:szCs w:val="28"/>
        </w:rPr>
      </w:pPr>
      <w:bookmarkStart w:id="2" w:name="sub_53"/>
      <w:r w:rsidRPr="007760F1">
        <w:rPr>
          <w:b/>
          <w:sz w:val="28"/>
          <w:szCs w:val="28"/>
        </w:rPr>
        <w:t>Наименование муниципальной услуги</w:t>
      </w:r>
    </w:p>
    <w:p w:rsidR="00767829" w:rsidRPr="007760F1" w:rsidRDefault="00767829" w:rsidP="00767829">
      <w:pPr>
        <w:ind w:left="1429"/>
        <w:rPr>
          <w:sz w:val="28"/>
          <w:szCs w:val="28"/>
        </w:rPr>
      </w:pPr>
    </w:p>
    <w:p w:rsidR="00081C30" w:rsidRPr="007760F1" w:rsidRDefault="00857CC6" w:rsidP="00081C30">
      <w:pPr>
        <w:autoSpaceDE w:val="0"/>
        <w:autoSpaceDN w:val="0"/>
        <w:adjustRightInd w:val="0"/>
        <w:ind w:firstLine="567"/>
        <w:jc w:val="both"/>
        <w:rPr>
          <w:bCs/>
          <w:sz w:val="28"/>
          <w:szCs w:val="28"/>
        </w:rPr>
      </w:pPr>
      <w:proofErr w:type="gramStart"/>
      <w:r w:rsidRPr="007760F1">
        <w:rPr>
          <w:sz w:val="28"/>
          <w:szCs w:val="28"/>
        </w:rPr>
        <w:t xml:space="preserve">Выдача </w:t>
      </w:r>
      <w:r w:rsidR="00081C30" w:rsidRPr="007760F1">
        <w:rPr>
          <w:bCs/>
          <w:sz w:val="28"/>
          <w:szCs w:val="28"/>
        </w:rPr>
        <w:t xml:space="preserve">разрешений на выполнение авиационных работ, парашютных прыжков, демонстрационных полетов воздушных судов, полетов </w:t>
      </w:r>
      <w:r w:rsidR="00081C30" w:rsidRPr="007760F1">
        <w:rPr>
          <w:bCs/>
          <w:sz w:val="28"/>
          <w:szCs w:val="28"/>
        </w:rPr>
        <w:lastRenderedPageBreak/>
        <w:t>беспилотных воздушных судов (за исключением полетов беспилотных воздушных судов с максимальной взлетной массой менее 0,</w:t>
      </w:r>
      <w:r w:rsidR="00572FAD">
        <w:rPr>
          <w:bCs/>
          <w:sz w:val="28"/>
          <w:szCs w:val="28"/>
        </w:rPr>
        <w:t>1</w:t>
      </w:r>
      <w:r w:rsidR="00081C30" w:rsidRPr="007760F1">
        <w:rPr>
          <w:bCs/>
          <w:sz w:val="28"/>
          <w:szCs w:val="28"/>
        </w:rPr>
        <w:t>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 аэронавигационной информации</w:t>
      </w:r>
      <w:r w:rsidR="00251C26" w:rsidRPr="007760F1">
        <w:rPr>
          <w:bCs/>
          <w:sz w:val="28"/>
          <w:szCs w:val="28"/>
        </w:rPr>
        <w:t>.</w:t>
      </w:r>
      <w:proofErr w:type="gramEnd"/>
    </w:p>
    <w:p w:rsidR="00767829" w:rsidRPr="007760F1" w:rsidRDefault="00767829" w:rsidP="00767829">
      <w:pPr>
        <w:ind w:left="1429"/>
        <w:jc w:val="both"/>
        <w:rPr>
          <w:sz w:val="28"/>
          <w:szCs w:val="28"/>
        </w:rPr>
      </w:pPr>
    </w:p>
    <w:p w:rsidR="00767829" w:rsidRPr="007760F1" w:rsidRDefault="00767829" w:rsidP="00424D19">
      <w:pPr>
        <w:numPr>
          <w:ilvl w:val="1"/>
          <w:numId w:val="19"/>
        </w:numPr>
        <w:ind w:left="0" w:firstLine="0"/>
        <w:jc w:val="center"/>
        <w:rPr>
          <w:b/>
          <w:sz w:val="28"/>
          <w:szCs w:val="28"/>
        </w:rPr>
      </w:pPr>
      <w:r w:rsidRPr="007760F1">
        <w:rPr>
          <w:b/>
          <w:sz w:val="28"/>
          <w:szCs w:val="28"/>
        </w:rPr>
        <w:t>Наименование органа, предоставляющего муниципальную услугу</w:t>
      </w:r>
    </w:p>
    <w:p w:rsidR="00424D19" w:rsidRPr="007760F1" w:rsidRDefault="00424D19" w:rsidP="00424D19">
      <w:pPr>
        <w:ind w:left="1429"/>
        <w:rPr>
          <w:b/>
          <w:sz w:val="28"/>
          <w:szCs w:val="28"/>
        </w:rPr>
      </w:pPr>
    </w:p>
    <w:p w:rsidR="00C01AFB" w:rsidRDefault="00081C30" w:rsidP="00081C30">
      <w:pPr>
        <w:autoSpaceDE w:val="0"/>
        <w:autoSpaceDN w:val="0"/>
        <w:adjustRightInd w:val="0"/>
        <w:ind w:firstLine="709"/>
        <w:jc w:val="both"/>
        <w:rPr>
          <w:sz w:val="28"/>
          <w:szCs w:val="28"/>
        </w:rPr>
      </w:pPr>
      <w:r w:rsidRPr="007760F1">
        <w:rPr>
          <w:sz w:val="28"/>
          <w:szCs w:val="28"/>
        </w:rPr>
        <w:t>Муниципальную услугу предоставл</w:t>
      </w:r>
      <w:r w:rsidR="00C01AFB">
        <w:rPr>
          <w:sz w:val="28"/>
          <w:szCs w:val="28"/>
        </w:rPr>
        <w:t>яю</w:t>
      </w:r>
      <w:r w:rsidR="00F878BF" w:rsidRPr="007760F1">
        <w:rPr>
          <w:sz w:val="28"/>
          <w:szCs w:val="28"/>
        </w:rPr>
        <w:t>т</w:t>
      </w:r>
      <w:r w:rsidR="00C01AFB">
        <w:rPr>
          <w:sz w:val="28"/>
          <w:szCs w:val="28"/>
        </w:rPr>
        <w:t>:</w:t>
      </w:r>
    </w:p>
    <w:p w:rsidR="00081C30" w:rsidRPr="007760F1" w:rsidRDefault="001849F5" w:rsidP="00081C30">
      <w:pPr>
        <w:autoSpaceDE w:val="0"/>
        <w:autoSpaceDN w:val="0"/>
        <w:adjustRightInd w:val="0"/>
        <w:ind w:firstLine="709"/>
        <w:jc w:val="both"/>
        <w:rPr>
          <w:sz w:val="28"/>
          <w:szCs w:val="28"/>
        </w:rPr>
      </w:pPr>
      <w:r w:rsidRPr="007760F1">
        <w:rPr>
          <w:sz w:val="28"/>
          <w:szCs w:val="28"/>
        </w:rPr>
        <w:t>администрация Череповецкого муниципального района в лице</w:t>
      </w:r>
      <w:r w:rsidR="00081C30" w:rsidRPr="007760F1">
        <w:rPr>
          <w:sz w:val="28"/>
          <w:szCs w:val="28"/>
        </w:rPr>
        <w:t xml:space="preserve"> </w:t>
      </w:r>
      <w:r w:rsidR="00081C30" w:rsidRPr="007760F1">
        <w:rPr>
          <w:sz w:val="28"/>
          <w:szCs w:val="28"/>
          <w:shd w:val="clear" w:color="auto" w:fill="FFFFFF"/>
        </w:rPr>
        <w:t>отдел</w:t>
      </w:r>
      <w:r w:rsidRPr="007760F1">
        <w:rPr>
          <w:sz w:val="28"/>
          <w:szCs w:val="28"/>
          <w:shd w:val="clear" w:color="auto" w:fill="FFFFFF"/>
        </w:rPr>
        <w:t>а</w:t>
      </w:r>
      <w:r w:rsidR="00081C30" w:rsidRPr="007760F1">
        <w:rPr>
          <w:sz w:val="28"/>
          <w:szCs w:val="28"/>
          <w:shd w:val="clear" w:color="auto" w:fill="FFFFFF"/>
        </w:rPr>
        <w:t xml:space="preserve"> по мобилизационной работе, гражданской обороне, защите населения и территорий от чрезвычайных ситуаций администрации района</w:t>
      </w:r>
      <w:r w:rsidR="00046E38">
        <w:rPr>
          <w:sz w:val="28"/>
          <w:szCs w:val="28"/>
          <w:shd w:val="clear" w:color="auto" w:fill="FFFFFF"/>
        </w:rPr>
        <w:t xml:space="preserve"> (далее – отдел)</w:t>
      </w:r>
      <w:r w:rsidR="00C01AFB">
        <w:rPr>
          <w:sz w:val="28"/>
          <w:szCs w:val="28"/>
        </w:rPr>
        <w:t>;</w:t>
      </w:r>
    </w:p>
    <w:p w:rsidR="00C42C9E" w:rsidRPr="007760F1" w:rsidRDefault="00C42C9E" w:rsidP="00081C30">
      <w:pPr>
        <w:autoSpaceDE w:val="0"/>
        <w:autoSpaceDN w:val="0"/>
        <w:adjustRightInd w:val="0"/>
        <w:ind w:firstLine="709"/>
        <w:jc w:val="both"/>
        <w:rPr>
          <w:sz w:val="28"/>
          <w:szCs w:val="28"/>
        </w:rPr>
      </w:pPr>
      <w:r w:rsidRPr="007760F1">
        <w:rPr>
          <w:sz w:val="28"/>
          <w:szCs w:val="28"/>
        </w:rPr>
        <w:t>МФЦ – в части приема и (или) выдачи документов при предоставлении муниципальной услуги (при условии заключения соглашений о взаимодействии с МФЦ).</w:t>
      </w:r>
    </w:p>
    <w:p w:rsidR="00C42C9E" w:rsidRPr="007760F1" w:rsidRDefault="00C42C9E" w:rsidP="00081C30">
      <w:pPr>
        <w:autoSpaceDE w:val="0"/>
        <w:autoSpaceDN w:val="0"/>
        <w:adjustRightInd w:val="0"/>
        <w:ind w:firstLine="709"/>
        <w:jc w:val="both"/>
        <w:rPr>
          <w:sz w:val="28"/>
          <w:szCs w:val="28"/>
        </w:rPr>
      </w:pPr>
      <w:r w:rsidRPr="007760F1">
        <w:rPr>
          <w:sz w:val="28"/>
          <w:szCs w:val="28"/>
        </w:rPr>
        <w:t xml:space="preserve">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  </w:t>
      </w:r>
    </w:p>
    <w:p w:rsidR="00767829" w:rsidRPr="007760F1" w:rsidRDefault="00767829" w:rsidP="00767829">
      <w:pPr>
        <w:ind w:left="1429"/>
        <w:rPr>
          <w:b/>
          <w:sz w:val="28"/>
          <w:szCs w:val="28"/>
        </w:rPr>
      </w:pPr>
    </w:p>
    <w:p w:rsidR="0098451D" w:rsidRPr="007760F1" w:rsidRDefault="00FC436F" w:rsidP="00424D19">
      <w:pPr>
        <w:numPr>
          <w:ilvl w:val="1"/>
          <w:numId w:val="19"/>
        </w:numPr>
        <w:ind w:left="0" w:firstLine="0"/>
        <w:jc w:val="center"/>
        <w:rPr>
          <w:sz w:val="28"/>
          <w:szCs w:val="28"/>
        </w:rPr>
      </w:pPr>
      <w:bookmarkStart w:id="3" w:name="sub_57"/>
      <w:bookmarkEnd w:id="2"/>
      <w:r w:rsidRPr="007760F1">
        <w:rPr>
          <w:b/>
          <w:sz w:val="28"/>
          <w:szCs w:val="28"/>
        </w:rPr>
        <w:t>Результат</w:t>
      </w:r>
      <w:r w:rsidR="0098451D" w:rsidRPr="007760F1">
        <w:rPr>
          <w:b/>
          <w:sz w:val="28"/>
          <w:szCs w:val="28"/>
        </w:rPr>
        <w:t xml:space="preserve"> предоставления муниципальной услуги</w:t>
      </w:r>
    </w:p>
    <w:p w:rsidR="00FC436F" w:rsidRPr="007760F1" w:rsidRDefault="00FC436F" w:rsidP="00FC436F">
      <w:pPr>
        <w:ind w:left="709"/>
        <w:jc w:val="both"/>
        <w:rPr>
          <w:sz w:val="28"/>
          <w:szCs w:val="28"/>
        </w:rPr>
      </w:pPr>
    </w:p>
    <w:p w:rsidR="00B4074B" w:rsidRPr="007760F1" w:rsidRDefault="004B4FBA" w:rsidP="004B4FBA">
      <w:pPr>
        <w:ind w:firstLine="708"/>
        <w:jc w:val="both"/>
        <w:rPr>
          <w:sz w:val="28"/>
          <w:szCs w:val="28"/>
        </w:rPr>
      </w:pPr>
      <w:bookmarkStart w:id="4" w:name="sub_63"/>
      <w:bookmarkEnd w:id="3"/>
      <w:r w:rsidRPr="007760F1">
        <w:rPr>
          <w:sz w:val="28"/>
          <w:szCs w:val="28"/>
        </w:rPr>
        <w:t>Результатом предоставления муниципальной услуги является</w:t>
      </w:r>
      <w:r w:rsidR="00B4074B" w:rsidRPr="007760F1">
        <w:rPr>
          <w:sz w:val="28"/>
          <w:szCs w:val="28"/>
        </w:rPr>
        <w:t>:</w:t>
      </w:r>
    </w:p>
    <w:p w:rsidR="00B4074B" w:rsidRPr="007760F1" w:rsidRDefault="00B4074B" w:rsidP="004B4FBA">
      <w:pPr>
        <w:ind w:firstLine="708"/>
        <w:jc w:val="both"/>
        <w:rPr>
          <w:bCs/>
          <w:iCs/>
          <w:sz w:val="28"/>
          <w:szCs w:val="28"/>
        </w:rPr>
      </w:pPr>
      <w:proofErr w:type="gramStart"/>
      <w:r w:rsidRPr="007760F1">
        <w:rPr>
          <w:sz w:val="28"/>
          <w:szCs w:val="28"/>
        </w:rPr>
        <w:t>-</w:t>
      </w:r>
      <w:r w:rsidR="004B4FBA" w:rsidRPr="007760F1">
        <w:rPr>
          <w:sz w:val="28"/>
          <w:szCs w:val="28"/>
        </w:rPr>
        <w:t xml:space="preserve"> выдача </w:t>
      </w:r>
      <w:r w:rsidR="004B4FBA" w:rsidRPr="007760F1">
        <w:rPr>
          <w:iCs/>
          <w:sz w:val="28"/>
          <w:szCs w:val="28"/>
        </w:rPr>
        <w:t xml:space="preserve">разрешения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населенными пунктами на территории муниципального образования, а также посадки (взлета) на расположенные в границах населенных пунктов на территории муниципального образования площадки, сведения о которых не опубликованы в документах </w:t>
      </w:r>
      <w:r w:rsidR="004B4FBA" w:rsidRPr="007760F1">
        <w:rPr>
          <w:bCs/>
          <w:iCs/>
          <w:sz w:val="28"/>
          <w:szCs w:val="28"/>
        </w:rPr>
        <w:t xml:space="preserve">аэронавигационной </w:t>
      </w:r>
      <w:r w:rsidRPr="007760F1">
        <w:rPr>
          <w:bCs/>
          <w:iCs/>
          <w:sz w:val="28"/>
          <w:szCs w:val="28"/>
        </w:rPr>
        <w:t>информации (далее – разрешение);</w:t>
      </w:r>
      <w:proofErr w:type="gramEnd"/>
    </w:p>
    <w:p w:rsidR="004B4FBA" w:rsidRDefault="00B4074B" w:rsidP="004B4FBA">
      <w:pPr>
        <w:ind w:firstLine="708"/>
        <w:jc w:val="both"/>
        <w:rPr>
          <w:bCs/>
          <w:iCs/>
          <w:sz w:val="28"/>
          <w:szCs w:val="28"/>
        </w:rPr>
      </w:pPr>
      <w:r w:rsidRPr="007760F1">
        <w:rPr>
          <w:bCs/>
          <w:iCs/>
          <w:sz w:val="28"/>
          <w:szCs w:val="28"/>
        </w:rPr>
        <w:t>-</w:t>
      </w:r>
      <w:r w:rsidR="004B4FBA" w:rsidRPr="007760F1">
        <w:rPr>
          <w:bCs/>
          <w:iCs/>
          <w:sz w:val="28"/>
          <w:szCs w:val="28"/>
        </w:rPr>
        <w:t xml:space="preserve"> уведомлени</w:t>
      </w:r>
      <w:r w:rsidR="00C01AFB">
        <w:rPr>
          <w:bCs/>
          <w:iCs/>
          <w:sz w:val="28"/>
          <w:szCs w:val="28"/>
        </w:rPr>
        <w:t>е</w:t>
      </w:r>
      <w:r w:rsidR="004B4FBA" w:rsidRPr="007760F1">
        <w:rPr>
          <w:bCs/>
          <w:iCs/>
          <w:sz w:val="28"/>
          <w:szCs w:val="28"/>
        </w:rPr>
        <w:t xml:space="preserve"> об отказе в выдаче разрешения с об</w:t>
      </w:r>
      <w:r w:rsidR="00A86968">
        <w:rPr>
          <w:bCs/>
          <w:iCs/>
          <w:sz w:val="28"/>
          <w:szCs w:val="28"/>
        </w:rPr>
        <w:t>основанием причин такого отказа;</w:t>
      </w:r>
    </w:p>
    <w:p w:rsidR="00A86968" w:rsidRPr="007760F1" w:rsidRDefault="00A86968" w:rsidP="004B4FBA">
      <w:pPr>
        <w:ind w:firstLine="708"/>
        <w:jc w:val="both"/>
        <w:rPr>
          <w:iCs/>
          <w:sz w:val="28"/>
          <w:szCs w:val="28"/>
        </w:rPr>
      </w:pPr>
      <w:r>
        <w:rPr>
          <w:bCs/>
          <w:iCs/>
          <w:sz w:val="28"/>
          <w:szCs w:val="28"/>
        </w:rPr>
        <w:t>- письмо о возврате заявителю заявления и приложенных документов с обоснованием причин возврата.</w:t>
      </w:r>
    </w:p>
    <w:p w:rsidR="00FC436F" w:rsidRPr="007760F1" w:rsidRDefault="00FC436F" w:rsidP="0098451D">
      <w:pPr>
        <w:ind w:firstLine="709"/>
        <w:jc w:val="both"/>
        <w:rPr>
          <w:sz w:val="28"/>
          <w:szCs w:val="28"/>
        </w:rPr>
      </w:pPr>
    </w:p>
    <w:p w:rsidR="0098451D" w:rsidRPr="007760F1" w:rsidRDefault="0098451D" w:rsidP="00424D19">
      <w:pPr>
        <w:numPr>
          <w:ilvl w:val="1"/>
          <w:numId w:val="19"/>
        </w:numPr>
        <w:ind w:left="0" w:firstLine="0"/>
        <w:jc w:val="center"/>
        <w:rPr>
          <w:b/>
          <w:sz w:val="28"/>
          <w:szCs w:val="28"/>
        </w:rPr>
      </w:pPr>
      <w:bookmarkStart w:id="5" w:name="sub_64"/>
      <w:bookmarkEnd w:id="4"/>
      <w:r w:rsidRPr="007760F1">
        <w:rPr>
          <w:b/>
          <w:sz w:val="28"/>
          <w:szCs w:val="28"/>
        </w:rPr>
        <w:t>Срок предоставления муниципальной услуги</w:t>
      </w:r>
    </w:p>
    <w:p w:rsidR="00FC436F" w:rsidRPr="007760F1" w:rsidRDefault="00FC436F" w:rsidP="00FC436F">
      <w:pPr>
        <w:ind w:left="1429"/>
        <w:rPr>
          <w:b/>
          <w:sz w:val="28"/>
          <w:szCs w:val="28"/>
        </w:rPr>
      </w:pPr>
    </w:p>
    <w:p w:rsidR="00B4074B" w:rsidRPr="007760F1" w:rsidRDefault="00B4074B" w:rsidP="00B4074B">
      <w:pPr>
        <w:pStyle w:val="ConsPlusNormal"/>
        <w:ind w:firstLine="709"/>
        <w:jc w:val="both"/>
        <w:rPr>
          <w:szCs w:val="28"/>
        </w:rPr>
      </w:pPr>
      <w:bookmarkStart w:id="6" w:name="sub_68"/>
      <w:bookmarkEnd w:id="5"/>
      <w:r w:rsidRPr="007760F1">
        <w:rPr>
          <w:szCs w:val="28"/>
        </w:rPr>
        <w:t xml:space="preserve">Срок предоставления муниципальной услуги составляет </w:t>
      </w:r>
      <w:r w:rsidR="00C01AFB">
        <w:rPr>
          <w:szCs w:val="28"/>
        </w:rPr>
        <w:br/>
      </w:r>
      <w:r w:rsidRPr="007760F1">
        <w:rPr>
          <w:szCs w:val="28"/>
        </w:rPr>
        <w:t>30 календарных дней с даты регистрации в отдел</w:t>
      </w:r>
      <w:r w:rsidR="00D13C07">
        <w:rPr>
          <w:szCs w:val="28"/>
        </w:rPr>
        <w:t>е</w:t>
      </w:r>
      <w:r w:rsidRPr="007760F1">
        <w:rPr>
          <w:szCs w:val="28"/>
        </w:rPr>
        <w:t xml:space="preserve"> заявления о выдаче разрешения (далее – заявление).</w:t>
      </w:r>
    </w:p>
    <w:p w:rsidR="00033AAB" w:rsidRPr="007760F1" w:rsidRDefault="00B4074B" w:rsidP="00B4074B">
      <w:pPr>
        <w:ind w:firstLine="709"/>
        <w:jc w:val="both"/>
        <w:rPr>
          <w:sz w:val="28"/>
          <w:szCs w:val="28"/>
        </w:rPr>
      </w:pPr>
      <w:r w:rsidRPr="007760F1">
        <w:rPr>
          <w:sz w:val="28"/>
          <w:szCs w:val="28"/>
        </w:rPr>
        <w:lastRenderedPageBreak/>
        <w:t>В случае наличия основания, предусмотренного пунктом 2.</w:t>
      </w:r>
      <w:r w:rsidR="002B7861">
        <w:rPr>
          <w:sz w:val="28"/>
          <w:szCs w:val="28"/>
        </w:rPr>
        <w:t>10</w:t>
      </w:r>
      <w:r w:rsidRPr="007760F1">
        <w:rPr>
          <w:sz w:val="28"/>
          <w:szCs w:val="28"/>
        </w:rPr>
        <w:t>.</w:t>
      </w:r>
      <w:r w:rsidR="002B7861">
        <w:rPr>
          <w:sz w:val="28"/>
          <w:szCs w:val="28"/>
        </w:rPr>
        <w:t>1</w:t>
      </w:r>
      <w:r w:rsidRPr="007760F1">
        <w:rPr>
          <w:sz w:val="28"/>
          <w:szCs w:val="28"/>
        </w:rPr>
        <w:t xml:space="preserve"> настоящего административного регламента, предоставление муниципальной услуги приостанавливается, но не более</w:t>
      </w:r>
      <w:proofErr w:type="gramStart"/>
      <w:r w:rsidRPr="007760F1">
        <w:rPr>
          <w:sz w:val="28"/>
          <w:szCs w:val="28"/>
        </w:rPr>
        <w:t>,</w:t>
      </w:r>
      <w:proofErr w:type="gramEnd"/>
      <w:r w:rsidRPr="007760F1">
        <w:rPr>
          <w:sz w:val="28"/>
          <w:szCs w:val="28"/>
        </w:rPr>
        <w:t xml:space="preserve"> чем на 30 календарных дней.</w:t>
      </w:r>
    </w:p>
    <w:p w:rsidR="00B4074B" w:rsidRPr="007760F1" w:rsidRDefault="00B4074B" w:rsidP="00B4074B">
      <w:pPr>
        <w:ind w:firstLine="709"/>
        <w:jc w:val="both"/>
        <w:rPr>
          <w:sz w:val="28"/>
          <w:szCs w:val="28"/>
        </w:rPr>
      </w:pPr>
    </w:p>
    <w:p w:rsidR="0098451D" w:rsidRPr="007760F1" w:rsidRDefault="001330C0" w:rsidP="00851632">
      <w:pPr>
        <w:jc w:val="center"/>
        <w:rPr>
          <w:b/>
          <w:sz w:val="28"/>
          <w:szCs w:val="28"/>
        </w:rPr>
      </w:pPr>
      <w:bookmarkStart w:id="7" w:name="sub_69"/>
      <w:bookmarkEnd w:id="6"/>
      <w:r w:rsidRPr="007760F1">
        <w:rPr>
          <w:b/>
          <w:sz w:val="28"/>
          <w:szCs w:val="28"/>
        </w:rPr>
        <w:t xml:space="preserve">2.5. </w:t>
      </w:r>
      <w:r w:rsidR="0098451D" w:rsidRPr="007760F1">
        <w:rPr>
          <w:b/>
          <w:sz w:val="28"/>
          <w:szCs w:val="28"/>
        </w:rPr>
        <w:t>Нормативные правовые акты, непосредственно регулирующие отношения, возникающие в связи с предост</w:t>
      </w:r>
      <w:r w:rsidRPr="007760F1">
        <w:rPr>
          <w:b/>
          <w:sz w:val="28"/>
          <w:szCs w:val="28"/>
        </w:rPr>
        <w:t>авлением муниципальной услуги</w:t>
      </w:r>
    </w:p>
    <w:p w:rsidR="001330C0" w:rsidRPr="007760F1" w:rsidRDefault="001330C0" w:rsidP="001330C0">
      <w:pPr>
        <w:ind w:firstLine="709"/>
        <w:rPr>
          <w:b/>
          <w:sz w:val="28"/>
          <w:szCs w:val="28"/>
        </w:rPr>
      </w:pPr>
    </w:p>
    <w:p w:rsidR="00B4074B" w:rsidRPr="007760F1" w:rsidRDefault="00B4074B" w:rsidP="00B4074B">
      <w:pPr>
        <w:pStyle w:val="14"/>
        <w:rPr>
          <w:szCs w:val="28"/>
        </w:rPr>
      </w:pPr>
      <w:bookmarkStart w:id="8" w:name="sub_75"/>
      <w:bookmarkEnd w:id="7"/>
      <w:r w:rsidRPr="007760F1">
        <w:rPr>
          <w:szCs w:val="28"/>
        </w:rPr>
        <w:t>Перечень нормативных правовых актов, непосредственно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r w:rsidR="00993C1E">
        <w:rPr>
          <w:szCs w:val="28"/>
        </w:rPr>
        <w:t>,</w:t>
      </w:r>
      <w:r w:rsidRPr="007760F1">
        <w:rPr>
          <w:szCs w:val="28"/>
        </w:rPr>
        <w:t xml:space="preserve"> размещается на сайте района и на Едином портале, Региональном портале.</w:t>
      </w:r>
    </w:p>
    <w:p w:rsidR="0098451D" w:rsidRPr="007760F1" w:rsidRDefault="0098451D" w:rsidP="00C566D0">
      <w:pPr>
        <w:ind w:firstLine="709"/>
        <w:jc w:val="both"/>
        <w:rPr>
          <w:sz w:val="28"/>
          <w:szCs w:val="28"/>
        </w:rPr>
      </w:pPr>
    </w:p>
    <w:p w:rsidR="00424D19" w:rsidRPr="007760F1" w:rsidRDefault="0098451D" w:rsidP="000970A1">
      <w:pPr>
        <w:ind w:left="708" w:firstLine="708"/>
        <w:rPr>
          <w:b/>
          <w:sz w:val="28"/>
          <w:szCs w:val="28"/>
        </w:rPr>
      </w:pPr>
      <w:bookmarkStart w:id="9" w:name="sub_76"/>
      <w:bookmarkEnd w:id="8"/>
      <w:r w:rsidRPr="007760F1">
        <w:rPr>
          <w:b/>
          <w:sz w:val="28"/>
          <w:szCs w:val="28"/>
        </w:rPr>
        <w:t xml:space="preserve">2.6. Исчерпывающий перечень документов, необходимых </w:t>
      </w:r>
    </w:p>
    <w:p w:rsidR="000970A1" w:rsidRPr="007760F1" w:rsidRDefault="0098451D" w:rsidP="00424D19">
      <w:pPr>
        <w:jc w:val="center"/>
        <w:rPr>
          <w:b/>
          <w:sz w:val="28"/>
          <w:szCs w:val="28"/>
        </w:rPr>
      </w:pPr>
      <w:r w:rsidRPr="007760F1">
        <w:rPr>
          <w:b/>
          <w:sz w:val="28"/>
          <w:szCs w:val="28"/>
        </w:rPr>
        <w:t xml:space="preserve">в соответствии с </w:t>
      </w:r>
      <w:r w:rsidR="00C12208" w:rsidRPr="007760F1">
        <w:rPr>
          <w:b/>
          <w:sz w:val="28"/>
          <w:szCs w:val="28"/>
        </w:rPr>
        <w:t xml:space="preserve">законодательством или иными нормативными </w:t>
      </w:r>
    </w:p>
    <w:p w:rsidR="00424D19" w:rsidRPr="007760F1" w:rsidRDefault="00C12208" w:rsidP="00424D19">
      <w:pPr>
        <w:jc w:val="center"/>
        <w:rPr>
          <w:b/>
          <w:sz w:val="28"/>
          <w:szCs w:val="28"/>
        </w:rPr>
      </w:pPr>
      <w:r w:rsidRPr="007760F1">
        <w:rPr>
          <w:b/>
          <w:sz w:val="28"/>
          <w:szCs w:val="28"/>
        </w:rPr>
        <w:t xml:space="preserve">правовыми актами для предоставления муниципальной услуги, </w:t>
      </w:r>
    </w:p>
    <w:p w:rsidR="0098451D" w:rsidRPr="007760F1" w:rsidRDefault="00C12208" w:rsidP="00424D19">
      <w:pPr>
        <w:jc w:val="center"/>
        <w:rPr>
          <w:b/>
          <w:sz w:val="28"/>
          <w:szCs w:val="28"/>
        </w:rPr>
      </w:pPr>
      <w:proofErr w:type="gramStart"/>
      <w:r w:rsidRPr="007760F1">
        <w:rPr>
          <w:b/>
          <w:sz w:val="28"/>
          <w:szCs w:val="28"/>
        </w:rPr>
        <w:t>которые</w:t>
      </w:r>
      <w:proofErr w:type="gramEnd"/>
      <w:r w:rsidRPr="007760F1">
        <w:rPr>
          <w:b/>
          <w:sz w:val="28"/>
          <w:szCs w:val="28"/>
        </w:rPr>
        <w:t xml:space="preserve"> заявитель должен представить самостоятельно</w:t>
      </w:r>
      <w:r w:rsidR="00B4074B" w:rsidRPr="007760F1">
        <w:rPr>
          <w:b/>
          <w:sz w:val="28"/>
          <w:szCs w:val="28"/>
        </w:rPr>
        <w:t>,</w:t>
      </w:r>
    </w:p>
    <w:p w:rsidR="00B4074B" w:rsidRPr="007760F1" w:rsidRDefault="00B4074B" w:rsidP="00424D19">
      <w:pPr>
        <w:jc w:val="center"/>
        <w:rPr>
          <w:b/>
          <w:sz w:val="28"/>
          <w:szCs w:val="28"/>
        </w:rPr>
      </w:pPr>
      <w:r w:rsidRPr="007760F1">
        <w:rPr>
          <w:b/>
          <w:sz w:val="28"/>
          <w:szCs w:val="28"/>
        </w:rPr>
        <w:t xml:space="preserve">порядок их представления, в том числе в электронной форме </w:t>
      </w:r>
    </w:p>
    <w:p w:rsidR="00C566D0" w:rsidRPr="007760F1" w:rsidRDefault="00C566D0" w:rsidP="0098451D">
      <w:pPr>
        <w:ind w:firstLine="709"/>
        <w:jc w:val="both"/>
        <w:rPr>
          <w:b/>
          <w:sz w:val="28"/>
          <w:szCs w:val="28"/>
        </w:rPr>
      </w:pPr>
    </w:p>
    <w:p w:rsidR="00B4074B" w:rsidRPr="007760F1" w:rsidRDefault="00B4074B" w:rsidP="00B4074B">
      <w:pPr>
        <w:ind w:firstLine="709"/>
        <w:jc w:val="both"/>
        <w:rPr>
          <w:sz w:val="28"/>
          <w:szCs w:val="28"/>
        </w:rPr>
      </w:pPr>
      <w:bookmarkStart w:id="10" w:name="sub_94"/>
      <w:bookmarkEnd w:id="9"/>
      <w:r w:rsidRPr="007760F1">
        <w:rPr>
          <w:sz w:val="28"/>
          <w:szCs w:val="28"/>
        </w:rPr>
        <w:t xml:space="preserve">2.6.1. Для предоставления муниципальной услуги заявитель представляет (направляет): </w:t>
      </w:r>
    </w:p>
    <w:p w:rsidR="00B4074B" w:rsidRPr="007760F1" w:rsidRDefault="00D13C07" w:rsidP="00B4074B">
      <w:pPr>
        <w:pStyle w:val="ConsPlusNormal"/>
        <w:ind w:firstLine="709"/>
        <w:jc w:val="both"/>
        <w:rPr>
          <w:szCs w:val="28"/>
        </w:rPr>
      </w:pPr>
      <w:r>
        <w:rPr>
          <w:szCs w:val="28"/>
        </w:rPr>
        <w:t>1)</w:t>
      </w:r>
      <w:r w:rsidR="00B4074B" w:rsidRPr="007760F1">
        <w:rPr>
          <w:szCs w:val="28"/>
        </w:rPr>
        <w:t xml:space="preserve"> заявление о предоставлении разрешения по форме согласно приложению</w:t>
      </w:r>
      <w:r w:rsidR="00022DBB" w:rsidRPr="007760F1">
        <w:rPr>
          <w:szCs w:val="28"/>
        </w:rPr>
        <w:t xml:space="preserve"> 1</w:t>
      </w:r>
      <w:r w:rsidR="00B4074B" w:rsidRPr="007760F1">
        <w:rPr>
          <w:szCs w:val="28"/>
        </w:rPr>
        <w:t xml:space="preserve"> к настоящему административному регламенту;</w:t>
      </w:r>
    </w:p>
    <w:p w:rsidR="002D6F17" w:rsidRPr="007760F1" w:rsidRDefault="00310164" w:rsidP="002D6F17">
      <w:pPr>
        <w:pStyle w:val="ConsPlusNormal"/>
        <w:ind w:firstLine="709"/>
        <w:jc w:val="both"/>
        <w:rPr>
          <w:szCs w:val="28"/>
        </w:rPr>
      </w:pPr>
      <w:r>
        <w:rPr>
          <w:szCs w:val="28"/>
        </w:rPr>
        <w:t>2)</w:t>
      </w:r>
      <w:r w:rsidR="002D6F17" w:rsidRPr="007760F1">
        <w:rPr>
          <w:szCs w:val="28"/>
        </w:rPr>
        <w:t xml:space="preserve"> документ, удостоверяющий личность заявителя (представителя заявителя) (предъявляется при обращении в отдел, МФЦ).</w:t>
      </w:r>
    </w:p>
    <w:p w:rsidR="002D6F17" w:rsidRPr="007760F1" w:rsidRDefault="002D6F17" w:rsidP="002D6F17">
      <w:pPr>
        <w:autoSpaceDE w:val="0"/>
        <w:autoSpaceDN w:val="0"/>
        <w:adjustRightInd w:val="0"/>
        <w:ind w:firstLine="709"/>
        <w:jc w:val="both"/>
        <w:rPr>
          <w:sz w:val="28"/>
          <w:szCs w:val="28"/>
        </w:rPr>
      </w:pPr>
      <w:proofErr w:type="gramStart"/>
      <w:r w:rsidRPr="007760F1">
        <w:rPr>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993C1E">
        <w:rPr>
          <w:sz w:val="28"/>
          <w:szCs w:val="28"/>
        </w:rPr>
        <w:t>отделе</w:t>
      </w:r>
      <w:r w:rsidRPr="007760F1">
        <w:rPr>
          <w:sz w:val="28"/>
          <w:szCs w:val="28"/>
        </w:rPr>
        <w:t>, МФЦ с использованием информационных технологий, предусмотренных частью 18 статьи 14.1 Федерального закона от 27.07.2006 № 149-ФЗ «Об информации, информационных тех</w:t>
      </w:r>
      <w:r w:rsidR="00993C1E">
        <w:rPr>
          <w:sz w:val="28"/>
          <w:szCs w:val="28"/>
        </w:rPr>
        <w:t>нологиях и о защите</w:t>
      </w:r>
      <w:proofErr w:type="gramEnd"/>
      <w:r w:rsidR="00993C1E">
        <w:rPr>
          <w:sz w:val="28"/>
          <w:szCs w:val="28"/>
        </w:rPr>
        <w:t xml:space="preserve"> информации»;</w:t>
      </w:r>
    </w:p>
    <w:p w:rsidR="002D6F17" w:rsidRPr="007760F1" w:rsidRDefault="00310164" w:rsidP="002D6F17">
      <w:pPr>
        <w:pStyle w:val="ConsPlusNormal"/>
        <w:ind w:firstLine="709"/>
        <w:jc w:val="both"/>
        <w:rPr>
          <w:szCs w:val="28"/>
        </w:rPr>
      </w:pPr>
      <w:r>
        <w:rPr>
          <w:szCs w:val="28"/>
        </w:rPr>
        <w:t>3)</w:t>
      </w:r>
      <w:r w:rsidR="002D6F17" w:rsidRPr="007760F1">
        <w:rPr>
          <w:szCs w:val="28"/>
        </w:rPr>
        <w:t xml:space="preserve">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2A799A" w:rsidRPr="007760F1" w:rsidRDefault="002A799A" w:rsidP="002A799A">
      <w:pPr>
        <w:autoSpaceDE w:val="0"/>
        <w:autoSpaceDN w:val="0"/>
        <w:adjustRightInd w:val="0"/>
        <w:ind w:firstLine="709"/>
        <w:jc w:val="both"/>
        <w:rPr>
          <w:sz w:val="28"/>
          <w:szCs w:val="28"/>
        </w:rPr>
      </w:pPr>
      <w:r w:rsidRPr="007760F1">
        <w:rPr>
          <w:sz w:val="28"/>
          <w:szCs w:val="28"/>
        </w:rPr>
        <w:t xml:space="preserve">В </w:t>
      </w:r>
      <w:proofErr w:type="gramStart"/>
      <w:r w:rsidRPr="007760F1">
        <w:rPr>
          <w:sz w:val="28"/>
          <w:szCs w:val="28"/>
        </w:rPr>
        <w:t>качестве</w:t>
      </w:r>
      <w:proofErr w:type="gramEnd"/>
      <w:r w:rsidRPr="007760F1">
        <w:rPr>
          <w:sz w:val="28"/>
          <w:szCs w:val="28"/>
        </w:rPr>
        <w:t xml:space="preserve"> документа, подтверждающего полномочия представителя, могут быть представлены:</w:t>
      </w:r>
    </w:p>
    <w:p w:rsidR="002A799A" w:rsidRPr="007760F1" w:rsidRDefault="002A799A" w:rsidP="002A799A">
      <w:pPr>
        <w:autoSpaceDE w:val="0"/>
        <w:autoSpaceDN w:val="0"/>
        <w:adjustRightInd w:val="0"/>
        <w:ind w:firstLine="709"/>
        <w:jc w:val="both"/>
        <w:rPr>
          <w:sz w:val="28"/>
          <w:szCs w:val="28"/>
        </w:rPr>
      </w:pPr>
      <w:r w:rsidRPr="007760F1">
        <w:rPr>
          <w:sz w:val="28"/>
          <w:szCs w:val="28"/>
        </w:rPr>
        <w:t>в случае обращения за получением муниципальной услуги представителя физического лица – доверенность, заверенная нотариально;</w:t>
      </w:r>
    </w:p>
    <w:p w:rsidR="002A799A" w:rsidRPr="007760F1" w:rsidRDefault="002A799A" w:rsidP="002A799A">
      <w:pPr>
        <w:autoSpaceDE w:val="0"/>
        <w:autoSpaceDN w:val="0"/>
        <w:adjustRightInd w:val="0"/>
        <w:ind w:firstLine="709"/>
        <w:jc w:val="both"/>
        <w:rPr>
          <w:sz w:val="28"/>
          <w:szCs w:val="28"/>
        </w:rPr>
      </w:pPr>
      <w:r w:rsidRPr="007760F1">
        <w:rPr>
          <w:sz w:val="28"/>
          <w:szCs w:val="28"/>
        </w:rPr>
        <w:t xml:space="preserve">в случае обращения за получением муниципальной услуги представителя юридического лица – доверенность, подписанная </w:t>
      </w:r>
      <w:r w:rsidRPr="007760F1">
        <w:rPr>
          <w:sz w:val="28"/>
          <w:szCs w:val="28"/>
        </w:rPr>
        <w:lastRenderedPageBreak/>
        <w:t>правомочным должностным лицом организации и заверенная печатью (при наличии), либо решение о назначении или об избрании, в соответствии с которым такое физическое лицо обладает правом действовать от имени заявителя без доверенности.</w:t>
      </w:r>
    </w:p>
    <w:p w:rsidR="002A799A" w:rsidRPr="007760F1" w:rsidRDefault="002A799A" w:rsidP="002A799A">
      <w:pPr>
        <w:autoSpaceDE w:val="0"/>
        <w:autoSpaceDN w:val="0"/>
        <w:adjustRightInd w:val="0"/>
        <w:ind w:firstLine="709"/>
        <w:jc w:val="both"/>
        <w:rPr>
          <w:sz w:val="28"/>
          <w:szCs w:val="28"/>
          <w:shd w:val="clear" w:color="auto" w:fill="FFFFFF"/>
        </w:rPr>
      </w:pPr>
      <w:r w:rsidRPr="007760F1">
        <w:rPr>
          <w:sz w:val="28"/>
          <w:szCs w:val="28"/>
          <w:shd w:val="clear" w:color="auto" w:fill="FFFFFF"/>
        </w:rPr>
        <w:t>При направлении заявления посредством почтового отправления заявитель направляет вместе с заявлением оригинал документа, удостоверяющего права (полномочия) представителя гражданина или юридического лица, либо:</w:t>
      </w:r>
    </w:p>
    <w:p w:rsidR="002A799A" w:rsidRPr="007760F1" w:rsidRDefault="002A799A" w:rsidP="002A799A">
      <w:pPr>
        <w:autoSpaceDE w:val="0"/>
        <w:autoSpaceDN w:val="0"/>
        <w:adjustRightInd w:val="0"/>
        <w:ind w:firstLine="709"/>
        <w:jc w:val="both"/>
        <w:rPr>
          <w:sz w:val="28"/>
          <w:szCs w:val="28"/>
          <w:shd w:val="clear" w:color="auto" w:fill="FFFFFF"/>
        </w:rPr>
      </w:pPr>
      <w:r w:rsidRPr="007760F1">
        <w:rPr>
          <w:sz w:val="28"/>
          <w:szCs w:val="28"/>
          <w:shd w:val="clear" w:color="auto" w:fill="FFFFFF"/>
        </w:rPr>
        <w:t>нотариально заверенную копию указанного документа (в случае если доверенность выдана нотариусом);</w:t>
      </w:r>
    </w:p>
    <w:p w:rsidR="002A799A" w:rsidRPr="007760F1" w:rsidRDefault="002A799A" w:rsidP="002A799A">
      <w:pPr>
        <w:autoSpaceDE w:val="0"/>
        <w:autoSpaceDN w:val="0"/>
        <w:adjustRightInd w:val="0"/>
        <w:ind w:firstLine="709"/>
        <w:jc w:val="both"/>
        <w:rPr>
          <w:sz w:val="28"/>
          <w:szCs w:val="28"/>
          <w:shd w:val="clear" w:color="auto" w:fill="FFFFFF"/>
        </w:rPr>
      </w:pPr>
      <w:r w:rsidRPr="007760F1">
        <w:rPr>
          <w:sz w:val="28"/>
          <w:szCs w:val="28"/>
          <w:shd w:val="clear" w:color="auto" w:fill="FFFFFF"/>
        </w:rPr>
        <w:t>копию, заверенную подписью руководителя юридического лица и печатью (в случае если представитель обращается от имени юридического лица и довер</w:t>
      </w:r>
      <w:r w:rsidR="00993C1E">
        <w:rPr>
          <w:sz w:val="28"/>
          <w:szCs w:val="28"/>
          <w:shd w:val="clear" w:color="auto" w:fill="FFFFFF"/>
        </w:rPr>
        <w:t>енность выдана в простой форме);</w:t>
      </w:r>
    </w:p>
    <w:p w:rsidR="00B4074B" w:rsidRPr="007760F1" w:rsidRDefault="00310164" w:rsidP="00B4074B">
      <w:pPr>
        <w:pStyle w:val="ConsPlusNormal"/>
        <w:ind w:firstLine="709"/>
        <w:jc w:val="both"/>
        <w:rPr>
          <w:szCs w:val="28"/>
        </w:rPr>
      </w:pPr>
      <w:r>
        <w:rPr>
          <w:szCs w:val="28"/>
        </w:rPr>
        <w:t>4)</w:t>
      </w:r>
      <w:r w:rsidR="00B4074B" w:rsidRPr="007760F1">
        <w:rPr>
          <w:szCs w:val="28"/>
        </w:rPr>
        <w:t xml:space="preserve"> копии документов, удостоверяющих личность граждан, входящих в состав авиационного персонала;</w:t>
      </w:r>
    </w:p>
    <w:p w:rsidR="00B4074B" w:rsidRPr="007760F1" w:rsidRDefault="00310164" w:rsidP="00B4074B">
      <w:pPr>
        <w:pStyle w:val="ConsPlusNormal"/>
        <w:ind w:firstLine="709"/>
        <w:jc w:val="both"/>
        <w:rPr>
          <w:szCs w:val="28"/>
        </w:rPr>
      </w:pPr>
      <w:r>
        <w:rPr>
          <w:szCs w:val="28"/>
        </w:rPr>
        <w:t>5)</w:t>
      </w:r>
      <w:r w:rsidR="00B4074B" w:rsidRPr="007760F1">
        <w:rPr>
          <w:szCs w:val="28"/>
        </w:rPr>
        <w:t xml:space="preserve"> правоустанавливающий документ на воздушное судно; </w:t>
      </w:r>
    </w:p>
    <w:p w:rsidR="00B4074B" w:rsidRPr="007760F1" w:rsidRDefault="00310164" w:rsidP="00B4074B">
      <w:pPr>
        <w:pStyle w:val="ConsPlusNormal"/>
        <w:ind w:firstLine="709"/>
        <w:jc w:val="both"/>
        <w:rPr>
          <w:szCs w:val="28"/>
        </w:rPr>
      </w:pPr>
      <w:r>
        <w:rPr>
          <w:szCs w:val="28"/>
        </w:rPr>
        <w:t>6)</w:t>
      </w:r>
      <w:r w:rsidR="00B4074B" w:rsidRPr="007760F1">
        <w:rPr>
          <w:szCs w:val="28"/>
        </w:rPr>
        <w:t xml:space="preserve"> копи</w:t>
      </w:r>
      <w:r w:rsidR="00993C1E">
        <w:rPr>
          <w:szCs w:val="28"/>
        </w:rPr>
        <w:t>ю</w:t>
      </w:r>
      <w:r w:rsidR="00B4074B" w:rsidRPr="007760F1">
        <w:rPr>
          <w:szCs w:val="28"/>
        </w:rPr>
        <w:t xml:space="preserve"> </w:t>
      </w:r>
      <w:proofErr w:type="gramStart"/>
      <w:r w:rsidR="00B4074B" w:rsidRPr="007760F1">
        <w:rPr>
          <w:szCs w:val="28"/>
        </w:rPr>
        <w:t>договора обязательного страхования ответственности владельца воздушного судна</w:t>
      </w:r>
      <w:proofErr w:type="gramEnd"/>
      <w:r w:rsidR="00B4074B" w:rsidRPr="007760F1">
        <w:rPr>
          <w:szCs w:val="28"/>
        </w:rPr>
        <w:t xml:space="preserve"> перед третьими лицами в соответствии с Воздушным </w:t>
      </w:r>
      <w:hyperlink r:id="rId8" w:history="1">
        <w:r w:rsidR="00B4074B" w:rsidRPr="007760F1">
          <w:rPr>
            <w:szCs w:val="28"/>
          </w:rPr>
          <w:t>кодексом</w:t>
        </w:r>
      </w:hyperlink>
      <w:r w:rsidR="00B4074B" w:rsidRPr="007760F1">
        <w:rPr>
          <w:szCs w:val="28"/>
        </w:rPr>
        <w:t xml:space="preserve"> Российской Федерации или полис (сертификат) к данному договору;</w:t>
      </w:r>
    </w:p>
    <w:p w:rsidR="00B4074B" w:rsidRPr="007760F1" w:rsidRDefault="00310164" w:rsidP="00B4074B">
      <w:pPr>
        <w:pStyle w:val="ConsPlusNormal"/>
        <w:ind w:firstLine="709"/>
        <w:jc w:val="both"/>
        <w:rPr>
          <w:szCs w:val="28"/>
        </w:rPr>
      </w:pPr>
      <w:r>
        <w:rPr>
          <w:szCs w:val="28"/>
        </w:rPr>
        <w:t>7)</w:t>
      </w:r>
      <w:r w:rsidR="00B4074B" w:rsidRPr="007760F1">
        <w:rPr>
          <w:szCs w:val="28"/>
        </w:rPr>
        <w:t xml:space="preserve"> копи</w:t>
      </w:r>
      <w:r w:rsidR="00993C1E">
        <w:rPr>
          <w:szCs w:val="28"/>
        </w:rPr>
        <w:t>ю</w:t>
      </w:r>
      <w:r w:rsidR="00B4074B" w:rsidRPr="007760F1">
        <w:rPr>
          <w:szCs w:val="28"/>
        </w:rPr>
        <w:t xml:space="preserve"> договора обязательного страхования ответственности </w:t>
      </w:r>
      <w:proofErr w:type="spellStart"/>
      <w:r w:rsidR="00B4074B" w:rsidRPr="007760F1">
        <w:rPr>
          <w:szCs w:val="28"/>
        </w:rPr>
        <w:t>эксплуатанта</w:t>
      </w:r>
      <w:proofErr w:type="spellEnd"/>
      <w:r w:rsidR="00B4074B" w:rsidRPr="007760F1">
        <w:rPr>
          <w:szCs w:val="28"/>
        </w:rPr>
        <w:t xml:space="preserve"> при авиационных работах за вред, который может быть причинен в связи с выполнением им авиационных работ (в случае выполнения авиационных работ);</w:t>
      </w:r>
    </w:p>
    <w:p w:rsidR="00B4074B" w:rsidRPr="007760F1" w:rsidRDefault="00310164" w:rsidP="00B4074B">
      <w:pPr>
        <w:pStyle w:val="ConsPlusNormal"/>
        <w:ind w:firstLine="709"/>
        <w:jc w:val="both"/>
        <w:rPr>
          <w:szCs w:val="28"/>
        </w:rPr>
      </w:pPr>
      <w:r>
        <w:rPr>
          <w:szCs w:val="28"/>
        </w:rPr>
        <w:t>8)</w:t>
      </w:r>
      <w:r w:rsidR="00B4074B" w:rsidRPr="007760F1">
        <w:rPr>
          <w:szCs w:val="28"/>
        </w:rPr>
        <w:t xml:space="preserve"> копи</w:t>
      </w:r>
      <w:r w:rsidR="00993C1E">
        <w:rPr>
          <w:szCs w:val="28"/>
        </w:rPr>
        <w:t>ю</w:t>
      </w:r>
      <w:r w:rsidR="00B4074B" w:rsidRPr="007760F1">
        <w:rPr>
          <w:szCs w:val="28"/>
        </w:rPr>
        <w:t xml:space="preserve"> договора обязательного страхования гражданской ответственности перевозчика перед пассажирами воздушного судна (в случае предполагаемого наличия пассажиров на воздушном судне);</w:t>
      </w:r>
    </w:p>
    <w:p w:rsidR="00B4074B" w:rsidRPr="007760F1" w:rsidRDefault="00310164" w:rsidP="00B4074B">
      <w:pPr>
        <w:pStyle w:val="ConsPlusNormal"/>
        <w:ind w:firstLine="709"/>
        <w:jc w:val="both"/>
        <w:rPr>
          <w:szCs w:val="28"/>
        </w:rPr>
      </w:pPr>
      <w:r>
        <w:rPr>
          <w:szCs w:val="28"/>
        </w:rPr>
        <w:t>9)</w:t>
      </w:r>
      <w:r w:rsidR="00B4074B" w:rsidRPr="007760F1">
        <w:rPr>
          <w:szCs w:val="28"/>
        </w:rPr>
        <w:t xml:space="preserve"> копи</w:t>
      </w:r>
      <w:r w:rsidR="00993C1E">
        <w:rPr>
          <w:szCs w:val="28"/>
        </w:rPr>
        <w:t>ю</w:t>
      </w:r>
      <w:r w:rsidR="00B4074B" w:rsidRPr="007760F1">
        <w:rPr>
          <w:szCs w:val="28"/>
        </w:rPr>
        <w:t xml:space="preserve"> договора обязательного страхования жизни и здоровья членов экипажа пилотируемого воздушного судна (в случае наличия членов экипажа);</w:t>
      </w:r>
    </w:p>
    <w:p w:rsidR="00B4074B" w:rsidRPr="007760F1" w:rsidRDefault="00310164" w:rsidP="00B4074B">
      <w:pPr>
        <w:pStyle w:val="ConsPlusNormal"/>
        <w:ind w:firstLine="709"/>
        <w:jc w:val="both"/>
        <w:rPr>
          <w:szCs w:val="28"/>
        </w:rPr>
      </w:pPr>
      <w:r>
        <w:rPr>
          <w:szCs w:val="28"/>
        </w:rPr>
        <w:t>10)</w:t>
      </w:r>
      <w:r w:rsidR="00B4074B" w:rsidRPr="007760F1">
        <w:rPr>
          <w:szCs w:val="28"/>
        </w:rPr>
        <w:t xml:space="preserve"> проект порядка выполнения (по виду деятельности):</w:t>
      </w:r>
    </w:p>
    <w:p w:rsidR="00B4074B" w:rsidRPr="007760F1" w:rsidRDefault="00B4074B" w:rsidP="00B4074B">
      <w:pPr>
        <w:pStyle w:val="ConsPlusNormal"/>
        <w:ind w:firstLine="709"/>
        <w:jc w:val="both"/>
        <w:rPr>
          <w:szCs w:val="28"/>
        </w:rPr>
      </w:pPr>
      <w:r w:rsidRPr="007760F1">
        <w:rPr>
          <w:szCs w:val="28"/>
        </w:rPr>
        <w:t>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B4074B" w:rsidRPr="007760F1" w:rsidRDefault="00B4074B" w:rsidP="00B4074B">
      <w:pPr>
        <w:pStyle w:val="ConsPlusNormal"/>
        <w:ind w:firstLine="709"/>
        <w:jc w:val="both"/>
        <w:rPr>
          <w:szCs w:val="28"/>
        </w:rPr>
      </w:pPr>
      <w:r w:rsidRPr="007760F1">
        <w:rPr>
          <w:szCs w:val="28"/>
        </w:rPr>
        <w:t>десантирования парашютистов с указанием времени, места, высоты выброски и количества подъемов воздушного судна;</w:t>
      </w:r>
    </w:p>
    <w:p w:rsidR="00B4074B" w:rsidRPr="007760F1" w:rsidRDefault="00B4074B" w:rsidP="00B4074B">
      <w:pPr>
        <w:pStyle w:val="ConsPlusNormal"/>
        <w:ind w:firstLine="709"/>
        <w:jc w:val="both"/>
        <w:rPr>
          <w:szCs w:val="28"/>
        </w:rPr>
      </w:pPr>
      <w:r w:rsidRPr="007760F1">
        <w:rPr>
          <w:szCs w:val="28"/>
        </w:rPr>
        <w:t>подъемов привязных аэростатов с указанием времени, места, высоты подъема привязных аэростатов;</w:t>
      </w:r>
    </w:p>
    <w:p w:rsidR="00B4074B" w:rsidRPr="007760F1" w:rsidRDefault="00B4074B" w:rsidP="00B4074B">
      <w:pPr>
        <w:pStyle w:val="ConsPlusNormal"/>
        <w:ind w:firstLine="709"/>
        <w:jc w:val="both"/>
        <w:rPr>
          <w:szCs w:val="28"/>
        </w:rPr>
      </w:pPr>
      <w:r w:rsidRPr="007760F1">
        <w:rPr>
          <w:szCs w:val="28"/>
        </w:rPr>
        <w:t>летной программы при производстве демонстрационных полетов воздушных судов;</w:t>
      </w:r>
    </w:p>
    <w:p w:rsidR="00B4074B" w:rsidRPr="007760F1" w:rsidRDefault="00B4074B" w:rsidP="00B4074B">
      <w:pPr>
        <w:pStyle w:val="ConsPlusNormal"/>
        <w:ind w:firstLine="709"/>
        <w:jc w:val="both"/>
        <w:rPr>
          <w:szCs w:val="28"/>
        </w:rPr>
      </w:pPr>
      <w:r w:rsidRPr="007760F1">
        <w:rPr>
          <w:szCs w:val="28"/>
        </w:rPr>
        <w:t>полетов беспилотных воздушных судов с указанием времени, места, высоты полета;</w:t>
      </w:r>
    </w:p>
    <w:p w:rsidR="00B4074B" w:rsidRPr="007760F1" w:rsidRDefault="00B4074B" w:rsidP="00B4074B">
      <w:pPr>
        <w:pStyle w:val="ConsPlusNormal"/>
        <w:ind w:firstLine="709"/>
        <w:jc w:val="both"/>
        <w:rPr>
          <w:szCs w:val="28"/>
        </w:rPr>
      </w:pPr>
      <w:r w:rsidRPr="007760F1">
        <w:rPr>
          <w:szCs w:val="28"/>
        </w:rPr>
        <w:t xml:space="preserve">посадки (взлета) воздушных судов на площадки, расположенные в границах населенных пунктов Череповецкого муниципального района, </w:t>
      </w:r>
      <w:r w:rsidRPr="007760F1">
        <w:rPr>
          <w:szCs w:val="28"/>
        </w:rPr>
        <w:lastRenderedPageBreak/>
        <w:t xml:space="preserve">сведения о которых не опубликованы в документах аэронавигационной информации, с указанием времени, места </w:t>
      </w:r>
      <w:r w:rsidR="002A799A" w:rsidRPr="007760F1">
        <w:rPr>
          <w:szCs w:val="28"/>
        </w:rPr>
        <w:t>и количества подъемов (посадок).</w:t>
      </w:r>
    </w:p>
    <w:p w:rsidR="00B4074B" w:rsidRPr="007760F1" w:rsidRDefault="00B4074B" w:rsidP="00B4074B">
      <w:pPr>
        <w:pStyle w:val="ConsPlusNormal"/>
        <w:ind w:firstLine="709"/>
        <w:jc w:val="both"/>
        <w:rPr>
          <w:szCs w:val="28"/>
        </w:rPr>
      </w:pPr>
      <w:r w:rsidRPr="007760F1">
        <w:rPr>
          <w:szCs w:val="28"/>
        </w:rPr>
        <w:t>Заявление от имени юридического лица подписывается руководителем юридического лица либо уполномоченным представителем юридического лица.</w:t>
      </w:r>
    </w:p>
    <w:p w:rsidR="00B4074B" w:rsidRPr="007760F1" w:rsidRDefault="00B4074B" w:rsidP="00B4074B">
      <w:pPr>
        <w:pStyle w:val="ConsPlusNormal"/>
        <w:ind w:firstLine="709"/>
        <w:jc w:val="both"/>
        <w:rPr>
          <w:szCs w:val="28"/>
        </w:rPr>
      </w:pPr>
      <w:r w:rsidRPr="007760F1">
        <w:rPr>
          <w:szCs w:val="28"/>
        </w:rPr>
        <w:t>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w:t>
      </w:r>
    </w:p>
    <w:p w:rsidR="00B4074B" w:rsidRPr="007760F1" w:rsidRDefault="00B4074B" w:rsidP="00B4074B">
      <w:pPr>
        <w:pStyle w:val="ConsPlusNormal"/>
        <w:ind w:firstLine="709"/>
        <w:jc w:val="both"/>
        <w:rPr>
          <w:szCs w:val="28"/>
        </w:rPr>
      </w:pPr>
      <w:r w:rsidRPr="007760F1">
        <w:rPr>
          <w:szCs w:val="28"/>
        </w:rPr>
        <w:t>При заполнении заявления не допускается использование сокращений слов и аббревиатур.</w:t>
      </w:r>
    </w:p>
    <w:p w:rsidR="00B4074B" w:rsidRPr="007760F1" w:rsidRDefault="00B4074B" w:rsidP="00B4074B">
      <w:pPr>
        <w:pStyle w:val="ConsPlusNormal"/>
        <w:ind w:firstLine="709"/>
        <w:jc w:val="both"/>
        <w:rPr>
          <w:szCs w:val="28"/>
        </w:rPr>
      </w:pPr>
      <w:r w:rsidRPr="007760F1">
        <w:rPr>
          <w:szCs w:val="28"/>
        </w:rPr>
        <w:t xml:space="preserve">Форма заявления размещается на сайте </w:t>
      </w:r>
      <w:r w:rsidR="00E252B7" w:rsidRPr="007760F1">
        <w:rPr>
          <w:szCs w:val="28"/>
        </w:rPr>
        <w:t>района</w:t>
      </w:r>
      <w:r w:rsidRPr="007760F1">
        <w:rPr>
          <w:szCs w:val="28"/>
        </w:rPr>
        <w:t xml:space="preserve"> с возможностью бесплатного копирования.</w:t>
      </w:r>
    </w:p>
    <w:p w:rsidR="00B4074B" w:rsidRPr="007760F1" w:rsidRDefault="00B4074B" w:rsidP="00B4074B">
      <w:pPr>
        <w:pStyle w:val="ConsPlusNormal"/>
        <w:ind w:firstLine="709"/>
        <w:jc w:val="both"/>
        <w:rPr>
          <w:b/>
          <w:szCs w:val="28"/>
        </w:rPr>
      </w:pPr>
      <w:r w:rsidRPr="007760F1">
        <w:rPr>
          <w:szCs w:val="28"/>
        </w:rPr>
        <w:t xml:space="preserve">2.6.2. </w:t>
      </w:r>
      <w:proofErr w:type="gramStart"/>
      <w:r w:rsidRPr="007760F1">
        <w:rPr>
          <w:szCs w:val="28"/>
        </w:rPr>
        <w:t>Заявление подается не менее чем за 30 календарных дней до начала намеченной даты выполнения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w:t>
      </w:r>
      <w:proofErr w:type="gramEnd"/>
      <w:r w:rsidR="00E252B7" w:rsidRPr="007760F1">
        <w:rPr>
          <w:szCs w:val="28"/>
        </w:rPr>
        <w:t xml:space="preserve"> </w:t>
      </w:r>
      <w:proofErr w:type="gramStart"/>
      <w:r w:rsidRPr="007760F1">
        <w:rPr>
          <w:szCs w:val="28"/>
        </w:rPr>
        <w:t>не опубликованы в документах аэронавигационной информации.</w:t>
      </w:r>
      <w:proofErr w:type="gramEnd"/>
    </w:p>
    <w:p w:rsidR="00B4074B" w:rsidRPr="007760F1" w:rsidRDefault="00B4074B" w:rsidP="00B4074B">
      <w:pPr>
        <w:ind w:firstLine="709"/>
        <w:jc w:val="both"/>
        <w:rPr>
          <w:sz w:val="28"/>
          <w:szCs w:val="28"/>
        </w:rPr>
      </w:pPr>
      <w:r w:rsidRPr="007760F1">
        <w:rPr>
          <w:sz w:val="28"/>
          <w:szCs w:val="28"/>
        </w:rPr>
        <w:t>2.6.</w:t>
      </w:r>
      <w:r w:rsidR="001E3582" w:rsidRPr="007760F1">
        <w:rPr>
          <w:sz w:val="28"/>
          <w:szCs w:val="28"/>
        </w:rPr>
        <w:t>3</w:t>
      </w:r>
      <w:r w:rsidRPr="007760F1">
        <w:rPr>
          <w:sz w:val="28"/>
          <w:szCs w:val="28"/>
        </w:rPr>
        <w:t xml:space="preserve">. </w:t>
      </w:r>
      <w:proofErr w:type="gramStart"/>
      <w:r w:rsidRPr="007760F1">
        <w:rPr>
          <w:sz w:val="28"/>
          <w:szCs w:val="28"/>
        </w:rPr>
        <w:t>В случае представления копий документов, необходимых для предоставления муниципальной услуги, в форме электронного документа, указанные документы должны быть подписаны усиленной электронной подписью (если заявителем является юридическое лицо) либо простой электронной подписью, усиленной неквалифицированной электронной подписью (если заявителем является физическое лицо).</w:t>
      </w:r>
      <w:proofErr w:type="gramEnd"/>
    </w:p>
    <w:p w:rsidR="00B4074B" w:rsidRPr="007760F1" w:rsidRDefault="00B4074B" w:rsidP="00B4074B">
      <w:pPr>
        <w:ind w:firstLine="709"/>
        <w:jc w:val="both"/>
        <w:rPr>
          <w:sz w:val="28"/>
          <w:szCs w:val="28"/>
        </w:rPr>
      </w:pPr>
      <w:r w:rsidRPr="007760F1">
        <w:rPr>
          <w:sz w:val="28"/>
          <w:szCs w:val="28"/>
        </w:rPr>
        <w:t>Документ, подтверждающий полномочия представителя юридического лица, представленный в форме электронного документа, удостоверяется усиленной электронной подписью правомочного должностного лица организации.</w:t>
      </w:r>
    </w:p>
    <w:p w:rsidR="00B4074B" w:rsidRPr="007760F1" w:rsidRDefault="00B4074B" w:rsidP="00B4074B">
      <w:pPr>
        <w:ind w:firstLine="709"/>
        <w:jc w:val="both"/>
        <w:rPr>
          <w:sz w:val="28"/>
          <w:szCs w:val="28"/>
        </w:rPr>
      </w:pPr>
      <w:proofErr w:type="gramStart"/>
      <w:r w:rsidRPr="007760F1">
        <w:rPr>
          <w:sz w:val="28"/>
          <w:szCs w:val="28"/>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электронной подписью нотариуса.</w:t>
      </w:r>
      <w:proofErr w:type="gramEnd"/>
    </w:p>
    <w:p w:rsidR="00B4074B" w:rsidRPr="007760F1" w:rsidRDefault="001E3582" w:rsidP="00B4074B">
      <w:pPr>
        <w:ind w:firstLine="709"/>
        <w:jc w:val="both"/>
        <w:rPr>
          <w:sz w:val="28"/>
          <w:szCs w:val="28"/>
        </w:rPr>
      </w:pPr>
      <w:r w:rsidRPr="007760F1">
        <w:rPr>
          <w:sz w:val="28"/>
          <w:szCs w:val="28"/>
        </w:rPr>
        <w:t>2.6.4</w:t>
      </w:r>
      <w:r w:rsidR="00B4074B" w:rsidRPr="007760F1">
        <w:rPr>
          <w:sz w:val="28"/>
          <w:szCs w:val="28"/>
        </w:rPr>
        <w:t xml:space="preserve">. </w:t>
      </w:r>
      <w:proofErr w:type="gramStart"/>
      <w:r w:rsidR="00B4074B" w:rsidRPr="007760F1">
        <w:rPr>
          <w:sz w:val="28"/>
          <w:szCs w:val="28"/>
        </w:rPr>
        <w:t>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(за исключением документов, удостоверяющих личность граждан, входящих в состав авиационного персонала) либо заверенными печатью юридического лица (при наличии) и подписью руководителя, иного должностного лица, уполномоченного на это юридическим лицом.</w:t>
      </w:r>
      <w:proofErr w:type="gramEnd"/>
      <w:r w:rsidR="00B4074B" w:rsidRPr="007760F1">
        <w:rPr>
          <w:sz w:val="28"/>
          <w:szCs w:val="28"/>
        </w:rPr>
        <w:t xml:space="preserve"> После проведения сверки подлинники документов незамедлительно возвращаются заявителю.</w:t>
      </w:r>
    </w:p>
    <w:p w:rsidR="00B4074B" w:rsidRPr="007760F1" w:rsidRDefault="00B4074B" w:rsidP="00B4074B">
      <w:pPr>
        <w:ind w:firstLine="709"/>
        <w:jc w:val="both"/>
        <w:rPr>
          <w:sz w:val="28"/>
          <w:szCs w:val="28"/>
        </w:rPr>
      </w:pPr>
      <w:r w:rsidRPr="007760F1">
        <w:rPr>
          <w:sz w:val="28"/>
          <w:szCs w:val="28"/>
        </w:rPr>
        <w:lastRenderedPageBreak/>
        <w:t>Документ, подтверждающий правомочие на обращение за получением муниципальной услуги, выданный организацией, удостоверяется подписью руководителя и печатью организации (при наличии).</w:t>
      </w:r>
    </w:p>
    <w:p w:rsidR="00B4074B" w:rsidRPr="007760F1" w:rsidRDefault="001E3582" w:rsidP="00B4074B">
      <w:pPr>
        <w:ind w:firstLine="709"/>
        <w:jc w:val="both"/>
        <w:rPr>
          <w:sz w:val="28"/>
          <w:szCs w:val="28"/>
        </w:rPr>
      </w:pPr>
      <w:r w:rsidRPr="007760F1">
        <w:rPr>
          <w:sz w:val="28"/>
          <w:szCs w:val="28"/>
        </w:rPr>
        <w:t>2.6.5</w:t>
      </w:r>
      <w:r w:rsidR="00B4074B" w:rsidRPr="007760F1">
        <w:rPr>
          <w:sz w:val="28"/>
          <w:szCs w:val="28"/>
        </w:rPr>
        <w:t xml:space="preserve">. В </w:t>
      </w:r>
      <w:proofErr w:type="gramStart"/>
      <w:r w:rsidR="00B4074B" w:rsidRPr="007760F1">
        <w:rPr>
          <w:sz w:val="28"/>
          <w:szCs w:val="28"/>
        </w:rPr>
        <w:t>случае</w:t>
      </w:r>
      <w:proofErr w:type="gramEnd"/>
      <w:r w:rsidR="00B4074B" w:rsidRPr="007760F1">
        <w:rPr>
          <w:sz w:val="28"/>
          <w:szCs w:val="28"/>
        </w:rPr>
        <w:t xml:space="preserve"> представления документов физическим лицом на бумажном носителе копии документов представляются с предъявлением подлинников (за исключением документов, удостоверяющих личность граждан, входящих в состав авиационного персонала). После проведения сверки подлинники документов незамедлительно возвращаются заявителю.</w:t>
      </w:r>
    </w:p>
    <w:p w:rsidR="00B4074B" w:rsidRPr="007760F1" w:rsidRDefault="00B4074B" w:rsidP="00B4074B">
      <w:pPr>
        <w:ind w:firstLine="709"/>
        <w:jc w:val="both"/>
        <w:rPr>
          <w:sz w:val="28"/>
          <w:szCs w:val="28"/>
        </w:rPr>
      </w:pPr>
      <w:r w:rsidRPr="007760F1">
        <w:rPr>
          <w:sz w:val="28"/>
          <w:szCs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B4074B" w:rsidRPr="007760F1" w:rsidRDefault="00B4074B" w:rsidP="00B4074B">
      <w:pPr>
        <w:ind w:firstLine="709"/>
        <w:jc w:val="both"/>
        <w:rPr>
          <w:sz w:val="28"/>
          <w:szCs w:val="28"/>
        </w:rPr>
      </w:pPr>
      <w:r w:rsidRPr="007760F1">
        <w:rPr>
          <w:sz w:val="28"/>
          <w:szCs w:val="28"/>
        </w:rPr>
        <w:t xml:space="preserve">В </w:t>
      </w:r>
      <w:proofErr w:type="gramStart"/>
      <w:r w:rsidRPr="007760F1">
        <w:rPr>
          <w:sz w:val="28"/>
          <w:szCs w:val="28"/>
        </w:rPr>
        <w:t>случае</w:t>
      </w:r>
      <w:proofErr w:type="gramEnd"/>
      <w:r w:rsidRPr="007760F1">
        <w:rPr>
          <w:sz w:val="28"/>
          <w:szCs w:val="28"/>
        </w:rPr>
        <w:t xml:space="preserve">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1E3582" w:rsidRPr="007760F1" w:rsidRDefault="001E3582" w:rsidP="001E3582">
      <w:pPr>
        <w:ind w:firstLine="709"/>
        <w:jc w:val="both"/>
        <w:rPr>
          <w:sz w:val="28"/>
          <w:szCs w:val="28"/>
        </w:rPr>
      </w:pPr>
      <w:r w:rsidRPr="007760F1">
        <w:rPr>
          <w:sz w:val="28"/>
          <w:szCs w:val="28"/>
        </w:rPr>
        <w:t>2.6.6. Заявление и прилагаемые документы могут быть представлены следующими способами:</w:t>
      </w:r>
    </w:p>
    <w:p w:rsidR="001E3582" w:rsidRPr="007760F1" w:rsidRDefault="001E3582" w:rsidP="001E3582">
      <w:pPr>
        <w:ind w:firstLine="709"/>
        <w:jc w:val="both"/>
        <w:rPr>
          <w:sz w:val="28"/>
          <w:szCs w:val="28"/>
        </w:rPr>
      </w:pPr>
      <w:r w:rsidRPr="007760F1">
        <w:rPr>
          <w:sz w:val="28"/>
          <w:szCs w:val="28"/>
        </w:rPr>
        <w:t>путем обращения в отдел или в МФЦ лично либо через своих представителей;</w:t>
      </w:r>
    </w:p>
    <w:p w:rsidR="001E3582" w:rsidRPr="007760F1" w:rsidRDefault="001E3582" w:rsidP="001E3582">
      <w:pPr>
        <w:ind w:firstLine="709"/>
        <w:jc w:val="both"/>
        <w:rPr>
          <w:sz w:val="28"/>
          <w:szCs w:val="28"/>
        </w:rPr>
      </w:pPr>
      <w:r w:rsidRPr="007760F1">
        <w:rPr>
          <w:sz w:val="28"/>
          <w:szCs w:val="28"/>
        </w:rPr>
        <w:t>посредством почтовой связи;</w:t>
      </w:r>
    </w:p>
    <w:p w:rsidR="001E3582" w:rsidRPr="007760F1" w:rsidRDefault="001E3582" w:rsidP="001E3582">
      <w:pPr>
        <w:ind w:firstLine="709"/>
        <w:jc w:val="both"/>
        <w:rPr>
          <w:sz w:val="28"/>
          <w:szCs w:val="28"/>
        </w:rPr>
      </w:pPr>
      <w:r w:rsidRPr="007760F1">
        <w:rPr>
          <w:sz w:val="28"/>
          <w:szCs w:val="28"/>
        </w:rPr>
        <w:t>по электронной почте;</w:t>
      </w:r>
    </w:p>
    <w:p w:rsidR="001E3582" w:rsidRPr="007760F1" w:rsidRDefault="001E3582" w:rsidP="001E3582">
      <w:pPr>
        <w:ind w:firstLine="709"/>
        <w:jc w:val="both"/>
        <w:rPr>
          <w:sz w:val="28"/>
          <w:szCs w:val="28"/>
        </w:rPr>
      </w:pPr>
      <w:r w:rsidRPr="007760F1">
        <w:rPr>
          <w:sz w:val="28"/>
          <w:szCs w:val="28"/>
        </w:rPr>
        <w:t>посредством Регионального портала.</w:t>
      </w:r>
    </w:p>
    <w:p w:rsidR="001E3582" w:rsidRPr="007760F1" w:rsidRDefault="001E3582" w:rsidP="001E3582">
      <w:pPr>
        <w:ind w:firstLine="709"/>
        <w:jc w:val="both"/>
        <w:rPr>
          <w:sz w:val="28"/>
          <w:szCs w:val="28"/>
        </w:rPr>
      </w:pPr>
      <w:r w:rsidRPr="007760F1">
        <w:rPr>
          <w:sz w:val="28"/>
          <w:szCs w:val="28"/>
        </w:rPr>
        <w:t>Заявление в форме электронного документа подписывается по выбору заявителя (если заявителем является физическое лицо):</w:t>
      </w:r>
    </w:p>
    <w:p w:rsidR="001E3582" w:rsidRPr="007760F1" w:rsidRDefault="001E3582" w:rsidP="001E3582">
      <w:pPr>
        <w:ind w:firstLine="709"/>
        <w:jc w:val="both"/>
        <w:rPr>
          <w:sz w:val="28"/>
          <w:szCs w:val="28"/>
        </w:rPr>
      </w:pPr>
      <w:r w:rsidRPr="007760F1">
        <w:rPr>
          <w:sz w:val="28"/>
          <w:szCs w:val="28"/>
        </w:rPr>
        <w:t>простой электронной подписью заявителя либо усиленной неквалифицированной электронной подписью заявителя (представителя заявителя);</w:t>
      </w:r>
    </w:p>
    <w:p w:rsidR="001E3582" w:rsidRPr="007760F1" w:rsidRDefault="001E3582" w:rsidP="001E3582">
      <w:pPr>
        <w:ind w:firstLine="709"/>
        <w:jc w:val="both"/>
        <w:rPr>
          <w:sz w:val="28"/>
          <w:szCs w:val="28"/>
        </w:rPr>
      </w:pPr>
      <w:r w:rsidRPr="007760F1">
        <w:rPr>
          <w:sz w:val="28"/>
          <w:szCs w:val="28"/>
        </w:rPr>
        <w:t>усиленной квалифицированной электронной подписью заявителя (представителя заявителя).</w:t>
      </w:r>
    </w:p>
    <w:p w:rsidR="001E3582" w:rsidRPr="007760F1" w:rsidRDefault="001E3582" w:rsidP="001E3582">
      <w:pPr>
        <w:ind w:firstLine="709"/>
        <w:jc w:val="both"/>
        <w:rPr>
          <w:sz w:val="28"/>
          <w:szCs w:val="28"/>
        </w:rPr>
      </w:pPr>
      <w:r w:rsidRPr="007760F1">
        <w:rPr>
          <w:sz w:val="28"/>
          <w:szCs w:val="28"/>
        </w:rPr>
        <w:t>Заявление от имени юридического лица заверяется усиленной квалифицированной электронной подписью (если заявителем является юридическое лицо):</w:t>
      </w:r>
    </w:p>
    <w:p w:rsidR="001E3582" w:rsidRPr="007760F1" w:rsidRDefault="001E3582" w:rsidP="001E3582">
      <w:pPr>
        <w:ind w:firstLine="709"/>
        <w:jc w:val="both"/>
        <w:rPr>
          <w:sz w:val="28"/>
          <w:szCs w:val="28"/>
        </w:rPr>
      </w:pPr>
      <w:r w:rsidRPr="007760F1">
        <w:rPr>
          <w:sz w:val="28"/>
          <w:szCs w:val="28"/>
        </w:rPr>
        <w:t>лица, действующего от имени юридического лица без доверенности;</w:t>
      </w:r>
    </w:p>
    <w:p w:rsidR="001E3582" w:rsidRPr="007760F1" w:rsidRDefault="001E3582" w:rsidP="001E3582">
      <w:pPr>
        <w:ind w:firstLine="709"/>
        <w:jc w:val="both"/>
        <w:rPr>
          <w:sz w:val="28"/>
          <w:szCs w:val="28"/>
        </w:rPr>
      </w:pPr>
      <w:r w:rsidRPr="007760F1">
        <w:rPr>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1E3582" w:rsidRPr="007760F1" w:rsidRDefault="001E3582" w:rsidP="001E3582">
      <w:pPr>
        <w:autoSpaceDE w:val="0"/>
        <w:autoSpaceDN w:val="0"/>
        <w:adjustRightInd w:val="0"/>
        <w:ind w:firstLine="709"/>
        <w:jc w:val="both"/>
        <w:rPr>
          <w:sz w:val="28"/>
          <w:szCs w:val="28"/>
        </w:rPr>
      </w:pPr>
      <w:r w:rsidRPr="007760F1">
        <w:rPr>
          <w:sz w:val="28"/>
          <w:szCs w:val="28"/>
        </w:rPr>
        <w:t xml:space="preserve">2.6.7. При подаче заявления в форме электронного документа заявление и прилагаемые документы подписываются допустимым видом электронной подписи, отвечающей требованиям Федерального закона от 06.04.2011 </w:t>
      </w:r>
      <w:r w:rsidR="006271D4">
        <w:rPr>
          <w:sz w:val="28"/>
          <w:szCs w:val="28"/>
        </w:rPr>
        <w:br/>
      </w:r>
      <w:r w:rsidRPr="007760F1">
        <w:rPr>
          <w:sz w:val="28"/>
          <w:szCs w:val="28"/>
        </w:rPr>
        <w:t>№ 63-ФЗ «Об электронной подписи» и статей 21.1 и 21.2 Федерального закона от 27.07.2010 № 210-ФЗ «Об организации предоставления государственных и муниципальных услуг».</w:t>
      </w:r>
    </w:p>
    <w:p w:rsidR="00D2290A" w:rsidRDefault="00D2290A" w:rsidP="00D2290A">
      <w:pPr>
        <w:ind w:firstLine="709"/>
        <w:jc w:val="both"/>
        <w:rPr>
          <w:sz w:val="28"/>
          <w:szCs w:val="28"/>
        </w:rPr>
      </w:pPr>
    </w:p>
    <w:p w:rsidR="006271D4" w:rsidRPr="007760F1" w:rsidRDefault="006271D4" w:rsidP="00D2290A">
      <w:pPr>
        <w:ind w:firstLine="709"/>
        <w:jc w:val="both"/>
        <w:rPr>
          <w:sz w:val="28"/>
          <w:szCs w:val="28"/>
        </w:rPr>
      </w:pPr>
    </w:p>
    <w:p w:rsidR="00A3748C" w:rsidRPr="007760F1" w:rsidRDefault="0098451D" w:rsidP="00A3748C">
      <w:pPr>
        <w:jc w:val="center"/>
        <w:rPr>
          <w:b/>
          <w:sz w:val="28"/>
          <w:szCs w:val="28"/>
        </w:rPr>
      </w:pPr>
      <w:bookmarkStart w:id="11" w:name="sub_112"/>
      <w:bookmarkEnd w:id="10"/>
      <w:r w:rsidRPr="007760F1">
        <w:rPr>
          <w:b/>
          <w:sz w:val="28"/>
          <w:szCs w:val="28"/>
        </w:rPr>
        <w:lastRenderedPageBreak/>
        <w:t xml:space="preserve">2.7. Исчерпывающий перечень документов, необходимых </w:t>
      </w:r>
    </w:p>
    <w:p w:rsidR="0098451D" w:rsidRPr="007760F1" w:rsidRDefault="0098451D" w:rsidP="00A3748C">
      <w:pPr>
        <w:jc w:val="center"/>
        <w:rPr>
          <w:b/>
          <w:sz w:val="28"/>
          <w:szCs w:val="28"/>
        </w:rPr>
      </w:pPr>
      <w:proofErr w:type="gramStart"/>
      <w:r w:rsidRPr="007760F1">
        <w:rPr>
          <w:b/>
          <w:sz w:val="28"/>
          <w:szCs w:val="28"/>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r w:rsidR="00D2290A" w:rsidRPr="007760F1">
        <w:rPr>
          <w:b/>
          <w:sz w:val="28"/>
          <w:szCs w:val="28"/>
        </w:rPr>
        <w:t>, порядок их предоставления, в том числе в электронной форме</w:t>
      </w:r>
      <w:proofErr w:type="gramEnd"/>
    </w:p>
    <w:p w:rsidR="00631E94" w:rsidRPr="007760F1" w:rsidRDefault="00631E94" w:rsidP="0098451D">
      <w:pPr>
        <w:ind w:firstLine="709"/>
        <w:jc w:val="both"/>
        <w:rPr>
          <w:b/>
          <w:sz w:val="28"/>
          <w:szCs w:val="28"/>
        </w:rPr>
      </w:pPr>
    </w:p>
    <w:bookmarkEnd w:id="11"/>
    <w:p w:rsidR="004B4FBA" w:rsidRPr="007760F1" w:rsidRDefault="004B4FBA" w:rsidP="004B4FBA">
      <w:pPr>
        <w:autoSpaceDE w:val="0"/>
        <w:autoSpaceDN w:val="0"/>
        <w:adjustRightInd w:val="0"/>
        <w:ind w:firstLine="709"/>
        <w:jc w:val="both"/>
        <w:rPr>
          <w:sz w:val="28"/>
          <w:szCs w:val="28"/>
        </w:rPr>
      </w:pPr>
      <w:r w:rsidRPr="007760F1">
        <w:rPr>
          <w:sz w:val="28"/>
          <w:szCs w:val="28"/>
        </w:rPr>
        <w:t xml:space="preserve">2.7.1. </w:t>
      </w:r>
      <w:r w:rsidR="004B5198" w:rsidRPr="007760F1">
        <w:rPr>
          <w:sz w:val="28"/>
          <w:szCs w:val="28"/>
        </w:rPr>
        <w:t>Заявитель в праве по своему усмотрению представить следующие документы</w:t>
      </w:r>
      <w:r w:rsidRPr="007760F1">
        <w:rPr>
          <w:sz w:val="28"/>
          <w:szCs w:val="28"/>
        </w:rPr>
        <w:t>:</w:t>
      </w:r>
    </w:p>
    <w:p w:rsidR="004B4FBA" w:rsidRPr="007760F1" w:rsidRDefault="004B4FBA" w:rsidP="004B4FBA">
      <w:pPr>
        <w:autoSpaceDE w:val="0"/>
        <w:autoSpaceDN w:val="0"/>
        <w:adjustRightInd w:val="0"/>
        <w:ind w:firstLine="709"/>
        <w:jc w:val="both"/>
        <w:rPr>
          <w:sz w:val="28"/>
          <w:szCs w:val="28"/>
        </w:rPr>
      </w:pPr>
      <w:r w:rsidRPr="007760F1">
        <w:rPr>
          <w:sz w:val="28"/>
          <w:szCs w:val="28"/>
        </w:rPr>
        <w:t>выписку из Единого государственного реестра индивидуальных предпринимателей (для заявителей, являющихся индивидуальными предпринимателями);</w:t>
      </w:r>
    </w:p>
    <w:p w:rsidR="004B4FBA" w:rsidRPr="007760F1" w:rsidRDefault="004B4FBA" w:rsidP="004B4FBA">
      <w:pPr>
        <w:autoSpaceDE w:val="0"/>
        <w:autoSpaceDN w:val="0"/>
        <w:adjustRightInd w:val="0"/>
        <w:ind w:firstLine="709"/>
        <w:jc w:val="both"/>
        <w:rPr>
          <w:sz w:val="28"/>
          <w:szCs w:val="28"/>
        </w:rPr>
      </w:pPr>
      <w:r w:rsidRPr="007760F1">
        <w:rPr>
          <w:sz w:val="28"/>
          <w:szCs w:val="28"/>
        </w:rPr>
        <w:t>выписку из Единого государственного реестра юридических лиц (для заявителей, являющихся юридическими лицами).</w:t>
      </w:r>
    </w:p>
    <w:p w:rsidR="004B4FBA" w:rsidRPr="007760F1" w:rsidRDefault="004B4FBA" w:rsidP="004B4FBA">
      <w:pPr>
        <w:autoSpaceDE w:val="0"/>
        <w:autoSpaceDN w:val="0"/>
        <w:adjustRightInd w:val="0"/>
        <w:ind w:firstLine="709"/>
        <w:jc w:val="both"/>
        <w:rPr>
          <w:sz w:val="28"/>
          <w:szCs w:val="28"/>
        </w:rPr>
      </w:pPr>
      <w:r w:rsidRPr="007760F1">
        <w:rPr>
          <w:sz w:val="28"/>
          <w:szCs w:val="28"/>
        </w:rPr>
        <w:t>2.7.2. Документы, указанные в пункте 2.</w:t>
      </w:r>
      <w:r w:rsidR="000667C5" w:rsidRPr="007760F1">
        <w:rPr>
          <w:sz w:val="28"/>
          <w:szCs w:val="28"/>
        </w:rPr>
        <w:t>7</w:t>
      </w:r>
      <w:r w:rsidRPr="007760F1">
        <w:rPr>
          <w:sz w:val="28"/>
          <w:szCs w:val="28"/>
        </w:rPr>
        <w:t xml:space="preserve">.1 </w:t>
      </w:r>
      <w:r w:rsidR="004B5198" w:rsidRPr="007760F1">
        <w:rPr>
          <w:sz w:val="28"/>
          <w:szCs w:val="28"/>
        </w:rPr>
        <w:t>настоящего а</w:t>
      </w:r>
      <w:r w:rsidRPr="007760F1">
        <w:rPr>
          <w:sz w:val="28"/>
          <w:szCs w:val="28"/>
        </w:rPr>
        <w:t>дминистративного регламента, не могут быть затребованы у заявителя, при этом заявитель вправе их представить вместе с заявлением.</w:t>
      </w:r>
    </w:p>
    <w:p w:rsidR="004B4FBA" w:rsidRPr="007760F1" w:rsidRDefault="004B4FBA" w:rsidP="004B4FBA">
      <w:pPr>
        <w:autoSpaceDE w:val="0"/>
        <w:autoSpaceDN w:val="0"/>
        <w:adjustRightInd w:val="0"/>
        <w:ind w:firstLine="709"/>
        <w:jc w:val="both"/>
        <w:rPr>
          <w:sz w:val="28"/>
          <w:szCs w:val="28"/>
        </w:rPr>
      </w:pPr>
      <w:r w:rsidRPr="007760F1">
        <w:rPr>
          <w:sz w:val="28"/>
          <w:szCs w:val="28"/>
        </w:rPr>
        <w:t>2.7.3. Документы, указанные в пункте 2.</w:t>
      </w:r>
      <w:r w:rsidR="000667C5" w:rsidRPr="007760F1">
        <w:rPr>
          <w:sz w:val="28"/>
          <w:szCs w:val="28"/>
        </w:rPr>
        <w:t>7</w:t>
      </w:r>
      <w:r w:rsidRPr="007760F1">
        <w:rPr>
          <w:sz w:val="28"/>
          <w:szCs w:val="28"/>
        </w:rPr>
        <w:t xml:space="preserve">.1 </w:t>
      </w:r>
      <w:r w:rsidR="004B5198" w:rsidRPr="007760F1">
        <w:rPr>
          <w:sz w:val="28"/>
          <w:szCs w:val="28"/>
        </w:rPr>
        <w:t>настоящего а</w:t>
      </w:r>
      <w:r w:rsidRPr="007760F1">
        <w:rPr>
          <w:sz w:val="28"/>
          <w:szCs w:val="28"/>
        </w:rPr>
        <w:t xml:space="preserve">дминистративного регламента (их копии, сведения, содержащиеся в них), запрашиваются </w:t>
      </w:r>
      <w:r w:rsidR="004B5198" w:rsidRPr="007760F1">
        <w:rPr>
          <w:sz w:val="28"/>
          <w:szCs w:val="28"/>
        </w:rPr>
        <w:t>отделом</w:t>
      </w:r>
      <w:r w:rsidRPr="007760F1">
        <w:rPr>
          <w:sz w:val="28"/>
          <w:szCs w:val="28"/>
        </w:rPr>
        <w:t xml:space="preserve"> в государственных </w:t>
      </w:r>
      <w:proofErr w:type="gramStart"/>
      <w:r w:rsidRPr="007760F1">
        <w:rPr>
          <w:sz w:val="28"/>
          <w:szCs w:val="28"/>
        </w:rPr>
        <w:t>органах</w:t>
      </w:r>
      <w:proofErr w:type="gramEnd"/>
      <w:r w:rsidR="00993C1E">
        <w:rPr>
          <w:sz w:val="28"/>
          <w:szCs w:val="28"/>
        </w:rPr>
        <w:t xml:space="preserve"> </w:t>
      </w:r>
      <w:r w:rsidRPr="007760F1">
        <w:rPr>
          <w:sz w:val="28"/>
          <w:szCs w:val="28"/>
        </w:rPr>
        <w:t>в распоряжении которых они находятся.</w:t>
      </w:r>
    </w:p>
    <w:p w:rsidR="004B4FBA" w:rsidRPr="007760F1" w:rsidRDefault="004B4FBA" w:rsidP="004B4FBA">
      <w:pPr>
        <w:autoSpaceDE w:val="0"/>
        <w:autoSpaceDN w:val="0"/>
        <w:adjustRightInd w:val="0"/>
        <w:ind w:firstLine="709"/>
        <w:jc w:val="both"/>
        <w:rPr>
          <w:sz w:val="28"/>
          <w:szCs w:val="28"/>
        </w:rPr>
      </w:pPr>
      <w:r w:rsidRPr="007760F1">
        <w:rPr>
          <w:sz w:val="28"/>
          <w:szCs w:val="28"/>
        </w:rPr>
        <w:t>2.7.4. Запрещено требовать от заявителя:</w:t>
      </w:r>
    </w:p>
    <w:p w:rsidR="004B5198" w:rsidRPr="007760F1" w:rsidRDefault="004B5198" w:rsidP="004B5198">
      <w:pPr>
        <w:ind w:firstLine="709"/>
        <w:jc w:val="both"/>
        <w:rPr>
          <w:sz w:val="28"/>
          <w:szCs w:val="28"/>
        </w:rPr>
      </w:pPr>
      <w:r w:rsidRPr="007760F1">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B5198" w:rsidRPr="007760F1" w:rsidRDefault="004B5198" w:rsidP="004B5198">
      <w:pPr>
        <w:ind w:firstLine="709"/>
        <w:jc w:val="both"/>
        <w:rPr>
          <w:sz w:val="28"/>
          <w:szCs w:val="28"/>
        </w:rPr>
      </w:pPr>
      <w:r w:rsidRPr="007760F1">
        <w:rPr>
          <w:sz w:val="28"/>
          <w:szCs w:val="28"/>
        </w:rPr>
        <w:t xml:space="preserve">представления документов и информации, которые находятся в распоряжении </w:t>
      </w:r>
      <w:r w:rsidR="00C57600">
        <w:rPr>
          <w:sz w:val="28"/>
          <w:szCs w:val="28"/>
        </w:rPr>
        <w:t>отдела</w:t>
      </w:r>
      <w:r w:rsidRPr="007760F1">
        <w:rPr>
          <w:sz w:val="28"/>
          <w:szCs w:val="28"/>
        </w:rPr>
        <w:t>, государственных органов, органов местного самоуправления и иных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4B5198" w:rsidRPr="007760F1" w:rsidRDefault="004B5198" w:rsidP="004B5198">
      <w:pPr>
        <w:ind w:firstLine="709"/>
        <w:jc w:val="both"/>
        <w:rPr>
          <w:sz w:val="28"/>
          <w:szCs w:val="28"/>
        </w:rPr>
      </w:pPr>
      <w:r w:rsidRPr="007760F1">
        <w:rP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9" w:history="1">
        <w:r w:rsidRPr="007760F1">
          <w:rPr>
            <w:sz w:val="28"/>
            <w:szCs w:val="28"/>
          </w:rPr>
          <w:t xml:space="preserve">пунктом 4 части 1 </w:t>
        </w:r>
        <w:r w:rsidR="006271D4">
          <w:rPr>
            <w:sz w:val="28"/>
            <w:szCs w:val="28"/>
          </w:rPr>
          <w:br/>
        </w:r>
        <w:r w:rsidRPr="007760F1">
          <w:rPr>
            <w:sz w:val="28"/>
            <w:szCs w:val="28"/>
          </w:rPr>
          <w:t>статьи 7</w:t>
        </w:r>
      </w:hyperlink>
      <w:r w:rsidRPr="007760F1">
        <w:rPr>
          <w:sz w:val="28"/>
          <w:szCs w:val="28"/>
        </w:rPr>
        <w:t xml:space="preserve"> Федерального закона от 27</w:t>
      </w:r>
      <w:r w:rsidR="00B2367F">
        <w:rPr>
          <w:sz w:val="28"/>
          <w:szCs w:val="28"/>
        </w:rPr>
        <w:t>.07.</w:t>
      </w:r>
      <w:r w:rsidRPr="007760F1">
        <w:rPr>
          <w:sz w:val="28"/>
          <w:szCs w:val="28"/>
        </w:rPr>
        <w:t>2010 № 210-ФЗ «Об организации предоставления государственных и муниципальных услуг»;</w:t>
      </w:r>
    </w:p>
    <w:p w:rsidR="004B5198" w:rsidRDefault="004B5198" w:rsidP="004B5198">
      <w:pPr>
        <w:ind w:firstLine="709"/>
        <w:jc w:val="both"/>
        <w:rPr>
          <w:sz w:val="28"/>
          <w:szCs w:val="28"/>
        </w:rPr>
      </w:pPr>
      <w:proofErr w:type="gramStart"/>
      <w:r w:rsidRPr="007760F1">
        <w:rPr>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муниципальных услуг, за исключением случаев, если нанесение отметок на такие документы либо их изъятие является </w:t>
      </w:r>
      <w:r w:rsidRPr="007760F1">
        <w:rPr>
          <w:sz w:val="28"/>
          <w:szCs w:val="28"/>
        </w:rPr>
        <w:lastRenderedPageBreak/>
        <w:t>необходимым условием предоставления муниципальной услуги, и иных случаев, установленных федеральными законами.</w:t>
      </w:r>
      <w:proofErr w:type="gramEnd"/>
    </w:p>
    <w:p w:rsidR="00A86968" w:rsidRPr="007760F1" w:rsidRDefault="00A86968" w:rsidP="004B5198">
      <w:pPr>
        <w:ind w:firstLine="709"/>
        <w:jc w:val="both"/>
        <w:rPr>
          <w:sz w:val="28"/>
          <w:szCs w:val="28"/>
        </w:rPr>
      </w:pPr>
    </w:p>
    <w:p w:rsidR="0098451D" w:rsidRPr="007760F1" w:rsidRDefault="0098451D" w:rsidP="002164FC">
      <w:pPr>
        <w:tabs>
          <w:tab w:val="left" w:pos="8364"/>
        </w:tabs>
        <w:jc w:val="center"/>
        <w:rPr>
          <w:b/>
          <w:sz w:val="28"/>
          <w:szCs w:val="28"/>
        </w:rPr>
      </w:pPr>
      <w:bookmarkStart w:id="12" w:name="sub_141"/>
      <w:r w:rsidRPr="007760F1">
        <w:rPr>
          <w:b/>
          <w:sz w:val="28"/>
          <w:szCs w:val="28"/>
        </w:rPr>
        <w:t>2.8. Исчерпывающий перечень оснований для отказа в при</w:t>
      </w:r>
      <w:r w:rsidR="002164FC" w:rsidRPr="007760F1">
        <w:rPr>
          <w:b/>
          <w:sz w:val="28"/>
          <w:szCs w:val="28"/>
        </w:rPr>
        <w:t>ё</w:t>
      </w:r>
      <w:r w:rsidRPr="007760F1">
        <w:rPr>
          <w:b/>
          <w:sz w:val="28"/>
          <w:szCs w:val="28"/>
        </w:rPr>
        <w:t>ме документов, необходимых для предоставления муниципальной услуги</w:t>
      </w:r>
    </w:p>
    <w:p w:rsidR="00036682" w:rsidRPr="007760F1" w:rsidRDefault="00036682" w:rsidP="0098451D">
      <w:pPr>
        <w:ind w:firstLine="709"/>
        <w:jc w:val="both"/>
        <w:rPr>
          <w:b/>
          <w:sz w:val="28"/>
          <w:szCs w:val="28"/>
        </w:rPr>
      </w:pPr>
    </w:p>
    <w:bookmarkEnd w:id="12"/>
    <w:p w:rsidR="0098451D" w:rsidRPr="007760F1" w:rsidRDefault="0098451D" w:rsidP="0098451D">
      <w:pPr>
        <w:ind w:firstLine="709"/>
        <w:jc w:val="both"/>
        <w:rPr>
          <w:sz w:val="28"/>
          <w:szCs w:val="28"/>
        </w:rPr>
      </w:pPr>
      <w:r w:rsidRPr="007760F1">
        <w:rPr>
          <w:sz w:val="28"/>
          <w:szCs w:val="28"/>
        </w:rPr>
        <w:t>Оснований для отказа в при</w:t>
      </w:r>
      <w:r w:rsidR="002164FC" w:rsidRPr="007760F1">
        <w:rPr>
          <w:sz w:val="28"/>
          <w:szCs w:val="28"/>
        </w:rPr>
        <w:t>ё</w:t>
      </w:r>
      <w:r w:rsidRPr="007760F1">
        <w:rPr>
          <w:sz w:val="28"/>
          <w:szCs w:val="28"/>
        </w:rPr>
        <w:t xml:space="preserve">ме заявления и прилагаемых </w:t>
      </w:r>
      <w:r w:rsidR="00F171D3" w:rsidRPr="007760F1">
        <w:rPr>
          <w:sz w:val="28"/>
          <w:szCs w:val="28"/>
        </w:rPr>
        <w:t xml:space="preserve">к нему </w:t>
      </w:r>
      <w:r w:rsidRPr="007760F1">
        <w:rPr>
          <w:sz w:val="28"/>
          <w:szCs w:val="28"/>
        </w:rPr>
        <w:t>документов, необходимых для предоставления муниципальной услуги, не имеется.</w:t>
      </w:r>
    </w:p>
    <w:p w:rsidR="00036682" w:rsidRPr="007760F1" w:rsidRDefault="00036682" w:rsidP="0098451D">
      <w:pPr>
        <w:ind w:firstLine="709"/>
        <w:jc w:val="both"/>
        <w:rPr>
          <w:sz w:val="28"/>
          <w:szCs w:val="28"/>
        </w:rPr>
      </w:pPr>
    </w:p>
    <w:p w:rsidR="00A8223C" w:rsidRPr="007760F1" w:rsidRDefault="0098451D" w:rsidP="006271D4">
      <w:pPr>
        <w:jc w:val="center"/>
        <w:rPr>
          <w:b/>
          <w:sz w:val="28"/>
          <w:szCs w:val="28"/>
        </w:rPr>
      </w:pPr>
      <w:bookmarkStart w:id="13" w:name="sub_142"/>
      <w:r w:rsidRPr="007760F1">
        <w:rPr>
          <w:b/>
          <w:sz w:val="28"/>
          <w:szCs w:val="28"/>
        </w:rPr>
        <w:t xml:space="preserve">2.9. Исчерпывающий перечень оснований для </w:t>
      </w:r>
      <w:r w:rsidR="0031701D" w:rsidRPr="007760F1">
        <w:rPr>
          <w:b/>
          <w:sz w:val="28"/>
          <w:szCs w:val="28"/>
        </w:rPr>
        <w:t>отказа в при</w:t>
      </w:r>
      <w:r w:rsidR="002164FC" w:rsidRPr="007760F1">
        <w:rPr>
          <w:b/>
          <w:sz w:val="28"/>
          <w:szCs w:val="28"/>
        </w:rPr>
        <w:t>ё</w:t>
      </w:r>
      <w:r w:rsidR="0031701D" w:rsidRPr="007760F1">
        <w:rPr>
          <w:b/>
          <w:sz w:val="28"/>
          <w:szCs w:val="28"/>
        </w:rPr>
        <w:t xml:space="preserve">ме </w:t>
      </w:r>
      <w:r w:rsidR="0058312F" w:rsidRPr="007760F1">
        <w:rPr>
          <w:b/>
          <w:sz w:val="28"/>
          <w:szCs w:val="28"/>
        </w:rPr>
        <w:br/>
      </w:r>
      <w:r w:rsidR="0031701D" w:rsidRPr="007760F1">
        <w:rPr>
          <w:b/>
          <w:sz w:val="28"/>
          <w:szCs w:val="28"/>
        </w:rPr>
        <w:t>к рассмотрению документов, необходимых для предоставления муниципальной услуги</w:t>
      </w:r>
      <w:bookmarkStart w:id="14" w:name="sub_143"/>
      <w:bookmarkEnd w:id="13"/>
    </w:p>
    <w:p w:rsidR="00A8223C" w:rsidRPr="007760F1" w:rsidRDefault="00A8223C" w:rsidP="00A8223C">
      <w:pPr>
        <w:ind w:firstLine="709"/>
        <w:jc w:val="center"/>
        <w:rPr>
          <w:b/>
          <w:sz w:val="28"/>
          <w:szCs w:val="28"/>
        </w:rPr>
      </w:pPr>
    </w:p>
    <w:p w:rsidR="0098451D" w:rsidRDefault="003E7DD5" w:rsidP="00A8223C">
      <w:pPr>
        <w:ind w:firstLine="709"/>
        <w:jc w:val="both"/>
        <w:rPr>
          <w:sz w:val="28"/>
          <w:szCs w:val="28"/>
        </w:rPr>
      </w:pPr>
      <w:r>
        <w:rPr>
          <w:sz w:val="28"/>
          <w:szCs w:val="28"/>
        </w:rPr>
        <w:t xml:space="preserve">2.9.1. </w:t>
      </w:r>
      <w:r w:rsidR="0098451D" w:rsidRPr="007760F1">
        <w:rPr>
          <w:sz w:val="28"/>
          <w:szCs w:val="28"/>
        </w:rPr>
        <w:t xml:space="preserve">Основанием для отказа в приёме к рассмотрению заявления является выявление несоблюдения установленных </w:t>
      </w:r>
      <w:hyperlink r:id="rId10" w:history="1">
        <w:r w:rsidR="0098451D" w:rsidRPr="007760F1">
          <w:rPr>
            <w:rStyle w:val="af4"/>
            <w:b w:val="0"/>
            <w:color w:val="auto"/>
            <w:sz w:val="28"/>
            <w:szCs w:val="28"/>
          </w:rPr>
          <w:t>статьёй 11</w:t>
        </w:r>
      </w:hyperlink>
      <w:r w:rsidR="0098451D" w:rsidRPr="007760F1">
        <w:rPr>
          <w:sz w:val="28"/>
          <w:szCs w:val="28"/>
        </w:rPr>
        <w:t xml:space="preserve"> Федерального закона от 06</w:t>
      </w:r>
      <w:r w:rsidR="00B2367F">
        <w:rPr>
          <w:sz w:val="28"/>
          <w:szCs w:val="28"/>
        </w:rPr>
        <w:t>.04.</w:t>
      </w:r>
      <w:r w:rsidR="0098451D" w:rsidRPr="007760F1">
        <w:rPr>
          <w:sz w:val="28"/>
          <w:szCs w:val="28"/>
        </w:rPr>
        <w:t>2011</w:t>
      </w:r>
      <w:r w:rsidR="00A3748C" w:rsidRPr="007760F1">
        <w:rPr>
          <w:sz w:val="28"/>
          <w:szCs w:val="28"/>
        </w:rPr>
        <w:t xml:space="preserve"> №</w:t>
      </w:r>
      <w:r w:rsidR="001F11BC" w:rsidRPr="007760F1">
        <w:rPr>
          <w:sz w:val="28"/>
          <w:szCs w:val="28"/>
        </w:rPr>
        <w:t xml:space="preserve"> </w:t>
      </w:r>
      <w:r w:rsidR="0098451D" w:rsidRPr="007760F1">
        <w:rPr>
          <w:sz w:val="28"/>
          <w:szCs w:val="28"/>
        </w:rPr>
        <w:t xml:space="preserve">63-ФЗ </w:t>
      </w:r>
      <w:r w:rsidR="00A3748C" w:rsidRPr="007760F1">
        <w:rPr>
          <w:sz w:val="28"/>
          <w:szCs w:val="28"/>
        </w:rPr>
        <w:t>«</w:t>
      </w:r>
      <w:r w:rsidR="0098451D" w:rsidRPr="007760F1">
        <w:rPr>
          <w:sz w:val="28"/>
          <w:szCs w:val="28"/>
        </w:rPr>
        <w:t>Об электронной подписи</w:t>
      </w:r>
      <w:r w:rsidR="00A3748C" w:rsidRPr="007760F1">
        <w:rPr>
          <w:sz w:val="28"/>
          <w:szCs w:val="28"/>
        </w:rPr>
        <w:t>»</w:t>
      </w:r>
      <w:r w:rsidR="0098451D" w:rsidRPr="007760F1">
        <w:rPr>
          <w:sz w:val="28"/>
          <w:szCs w:val="28"/>
        </w:rPr>
        <w:t xml:space="preserve">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w:t>
      </w:r>
    </w:p>
    <w:p w:rsidR="003E7DD5" w:rsidRDefault="003E7DD5" w:rsidP="00A8223C">
      <w:pPr>
        <w:ind w:firstLine="709"/>
        <w:jc w:val="both"/>
        <w:rPr>
          <w:sz w:val="28"/>
          <w:szCs w:val="28"/>
        </w:rPr>
      </w:pPr>
      <w:r>
        <w:rPr>
          <w:sz w:val="28"/>
          <w:szCs w:val="28"/>
        </w:rPr>
        <w:t xml:space="preserve">2.9.2. В течение 10 календарных дней с даты поступления в отдел заявления осуществляется возврат заявления заявителю в случае, если заявление и прилагаемые к нему документы поданы с нарушением требований, установленных пунктом 2.6.1 настоящего административного регламента. </w:t>
      </w:r>
    </w:p>
    <w:p w:rsidR="003E7DD5" w:rsidRPr="007760F1" w:rsidRDefault="003E7DD5" w:rsidP="00A8223C">
      <w:pPr>
        <w:ind w:firstLine="709"/>
        <w:jc w:val="both"/>
        <w:rPr>
          <w:sz w:val="28"/>
          <w:szCs w:val="28"/>
        </w:rPr>
      </w:pPr>
    </w:p>
    <w:p w:rsidR="00A8223C" w:rsidRPr="007760F1" w:rsidRDefault="00A8223C" w:rsidP="0058312F">
      <w:pPr>
        <w:jc w:val="center"/>
        <w:rPr>
          <w:b/>
          <w:sz w:val="28"/>
          <w:szCs w:val="28"/>
        </w:rPr>
      </w:pPr>
      <w:r w:rsidRPr="007760F1">
        <w:rPr>
          <w:b/>
          <w:sz w:val="28"/>
          <w:szCs w:val="28"/>
        </w:rPr>
        <w:t>2.10.</w:t>
      </w:r>
      <w:r w:rsidR="0058312F" w:rsidRPr="007760F1">
        <w:rPr>
          <w:b/>
          <w:sz w:val="28"/>
          <w:szCs w:val="28"/>
        </w:rPr>
        <w:t xml:space="preserve"> </w:t>
      </w:r>
      <w:r w:rsidRPr="007760F1">
        <w:rPr>
          <w:b/>
          <w:sz w:val="28"/>
          <w:szCs w:val="28"/>
        </w:rPr>
        <w:t xml:space="preserve">Исчерпывающий перечень оснований для приостановления </w:t>
      </w:r>
      <w:r w:rsidR="0058312F" w:rsidRPr="007760F1">
        <w:rPr>
          <w:b/>
          <w:sz w:val="28"/>
          <w:szCs w:val="28"/>
        </w:rPr>
        <w:br/>
      </w:r>
      <w:r w:rsidRPr="007760F1">
        <w:rPr>
          <w:b/>
          <w:sz w:val="28"/>
          <w:szCs w:val="28"/>
        </w:rPr>
        <w:t>или отказа в предоставлении муниципальной услуги</w:t>
      </w:r>
    </w:p>
    <w:p w:rsidR="00A8223C" w:rsidRPr="007760F1" w:rsidRDefault="00A8223C" w:rsidP="00A8223C">
      <w:pPr>
        <w:ind w:firstLine="709"/>
        <w:jc w:val="center"/>
        <w:rPr>
          <w:b/>
          <w:sz w:val="28"/>
          <w:szCs w:val="28"/>
        </w:rPr>
      </w:pPr>
    </w:p>
    <w:p w:rsidR="005D764A" w:rsidRPr="007760F1" w:rsidRDefault="005D764A" w:rsidP="005D764A">
      <w:pPr>
        <w:ind w:firstLine="709"/>
        <w:jc w:val="both"/>
        <w:rPr>
          <w:sz w:val="28"/>
          <w:szCs w:val="28"/>
        </w:rPr>
      </w:pPr>
      <w:bookmarkStart w:id="15" w:name="sub_158"/>
      <w:bookmarkEnd w:id="14"/>
      <w:r w:rsidRPr="007760F1">
        <w:rPr>
          <w:sz w:val="28"/>
          <w:szCs w:val="28"/>
        </w:rPr>
        <w:t>2.10.1.</w:t>
      </w:r>
      <w:r w:rsidRPr="007760F1">
        <w:rPr>
          <w:color w:val="000000"/>
          <w:sz w:val="28"/>
          <w:szCs w:val="28"/>
        </w:rPr>
        <w:t xml:space="preserve">Основанием для приостановления предоставления муниципальной услуги является нахождение заявления на согласовании в </w:t>
      </w:r>
      <w:r w:rsidRPr="007760F1">
        <w:rPr>
          <w:sz w:val="28"/>
          <w:szCs w:val="28"/>
        </w:rPr>
        <w:t xml:space="preserve">органах и организациях, указанных в пункте </w:t>
      </w:r>
      <w:r w:rsidR="002930DB">
        <w:rPr>
          <w:sz w:val="28"/>
          <w:szCs w:val="28"/>
        </w:rPr>
        <w:t>3.3.4</w:t>
      </w:r>
      <w:r w:rsidRPr="007760F1">
        <w:rPr>
          <w:sz w:val="28"/>
          <w:szCs w:val="28"/>
        </w:rPr>
        <w:t xml:space="preserve"> настоящего административного регламента</w:t>
      </w:r>
      <w:r w:rsidRPr="007760F1">
        <w:rPr>
          <w:color w:val="000000"/>
          <w:sz w:val="28"/>
          <w:szCs w:val="28"/>
        </w:rPr>
        <w:t>.</w:t>
      </w:r>
    </w:p>
    <w:p w:rsidR="005D764A" w:rsidRPr="007760F1" w:rsidRDefault="005D764A" w:rsidP="005D764A">
      <w:pPr>
        <w:ind w:firstLine="709"/>
        <w:jc w:val="both"/>
        <w:rPr>
          <w:sz w:val="28"/>
          <w:szCs w:val="28"/>
          <w:shd w:val="clear" w:color="auto" w:fill="FFD821"/>
        </w:rPr>
      </w:pPr>
      <w:r w:rsidRPr="007760F1">
        <w:rPr>
          <w:color w:val="000000"/>
          <w:sz w:val="28"/>
          <w:szCs w:val="28"/>
        </w:rPr>
        <w:t xml:space="preserve">Срок рассмотрения поданного заявления о выдаче разрешения приостанавливается до получения </w:t>
      </w:r>
      <w:r w:rsidR="00FE1878" w:rsidRPr="007760F1">
        <w:rPr>
          <w:color w:val="000000"/>
          <w:sz w:val="28"/>
          <w:szCs w:val="28"/>
        </w:rPr>
        <w:t>отделом</w:t>
      </w:r>
      <w:r w:rsidRPr="007760F1">
        <w:rPr>
          <w:color w:val="000000"/>
          <w:sz w:val="28"/>
          <w:szCs w:val="28"/>
        </w:rPr>
        <w:t xml:space="preserve"> </w:t>
      </w:r>
      <w:r w:rsidRPr="007760F1">
        <w:rPr>
          <w:sz w:val="28"/>
          <w:szCs w:val="28"/>
        </w:rPr>
        <w:t xml:space="preserve">заключений от органов и организаций, указанных в пункте </w:t>
      </w:r>
      <w:r w:rsidR="002930DB">
        <w:rPr>
          <w:sz w:val="28"/>
          <w:szCs w:val="28"/>
        </w:rPr>
        <w:t>3.3.4</w:t>
      </w:r>
      <w:r w:rsidRPr="007760F1">
        <w:rPr>
          <w:sz w:val="28"/>
          <w:szCs w:val="28"/>
        </w:rPr>
        <w:t xml:space="preserve"> настоящего административного регламента, но не более чем на 30 календарных дней.</w:t>
      </w:r>
    </w:p>
    <w:p w:rsidR="005D764A" w:rsidRPr="007760F1" w:rsidRDefault="005D764A" w:rsidP="005D764A">
      <w:pPr>
        <w:ind w:firstLine="709"/>
        <w:jc w:val="both"/>
        <w:rPr>
          <w:sz w:val="28"/>
          <w:szCs w:val="28"/>
        </w:rPr>
      </w:pPr>
      <w:r w:rsidRPr="007760F1">
        <w:rPr>
          <w:sz w:val="28"/>
          <w:szCs w:val="28"/>
        </w:rPr>
        <w:t>2.10.2. Основаниями для отказа в выдаче разрешения являются:</w:t>
      </w:r>
    </w:p>
    <w:p w:rsidR="005D764A" w:rsidRPr="007760F1" w:rsidRDefault="005D764A" w:rsidP="005D764A">
      <w:pPr>
        <w:pStyle w:val="ConsPlusNormal"/>
        <w:ind w:firstLine="709"/>
        <w:jc w:val="both"/>
        <w:rPr>
          <w:szCs w:val="28"/>
        </w:rPr>
      </w:pPr>
      <w:r w:rsidRPr="007760F1">
        <w:rPr>
          <w:szCs w:val="28"/>
        </w:rPr>
        <w:t xml:space="preserve">- получение по результатам согласования отрицательного заключения хотя бы одного из органов и организаций, указанных в пункте </w:t>
      </w:r>
      <w:r w:rsidR="002930DB">
        <w:rPr>
          <w:szCs w:val="28"/>
        </w:rPr>
        <w:t>3.3.4</w:t>
      </w:r>
      <w:r w:rsidRPr="007760F1">
        <w:rPr>
          <w:szCs w:val="28"/>
        </w:rPr>
        <w:t xml:space="preserve"> настоящего административного регламента;</w:t>
      </w:r>
    </w:p>
    <w:p w:rsidR="005D764A" w:rsidRPr="007760F1" w:rsidRDefault="005D764A" w:rsidP="005D764A">
      <w:pPr>
        <w:pStyle w:val="ConsPlusNormal"/>
        <w:ind w:firstLine="709"/>
        <w:jc w:val="both"/>
        <w:rPr>
          <w:szCs w:val="28"/>
        </w:rPr>
      </w:pPr>
      <w:r w:rsidRPr="007760F1">
        <w:rPr>
          <w:szCs w:val="28"/>
        </w:rPr>
        <w:t>- в ходе проверки документов обнаружено, что представленные документы содержат недостоверные и (или) противоречивые сведения;</w:t>
      </w:r>
    </w:p>
    <w:p w:rsidR="005D764A" w:rsidRPr="007760F1" w:rsidRDefault="005D764A" w:rsidP="005D764A">
      <w:pPr>
        <w:pStyle w:val="ConsPlusNormal"/>
        <w:ind w:firstLine="709"/>
        <w:jc w:val="both"/>
        <w:rPr>
          <w:szCs w:val="28"/>
        </w:rPr>
      </w:pPr>
      <w:r w:rsidRPr="007760F1">
        <w:rPr>
          <w:szCs w:val="28"/>
        </w:rPr>
        <w:t xml:space="preserve">- непредставление заявителем документов, указанных в пункте </w:t>
      </w:r>
      <w:r w:rsidR="00DD6EB8">
        <w:rPr>
          <w:szCs w:val="28"/>
        </w:rPr>
        <w:t>2.6.1</w:t>
      </w:r>
      <w:r w:rsidRPr="007760F1">
        <w:rPr>
          <w:szCs w:val="28"/>
        </w:rPr>
        <w:t xml:space="preserve"> настоящего административного регламента;</w:t>
      </w:r>
    </w:p>
    <w:p w:rsidR="005D764A" w:rsidRPr="007760F1" w:rsidRDefault="005D764A" w:rsidP="00DD6EB8">
      <w:pPr>
        <w:ind w:firstLine="709"/>
        <w:jc w:val="both"/>
        <w:rPr>
          <w:sz w:val="28"/>
          <w:szCs w:val="28"/>
        </w:rPr>
      </w:pPr>
      <w:proofErr w:type="gramStart"/>
      <w:r w:rsidRPr="007760F1">
        <w:rPr>
          <w:sz w:val="28"/>
          <w:szCs w:val="28"/>
        </w:rPr>
        <w:lastRenderedPageBreak/>
        <w:t>- поступление в отдел ответа органа государственной власти на межведомственный запрос, свидетельствующего об отсутствии документа и (или) информации, необходимых для предоставления муниципальной услуги в соответствии с пунктом 2.7.1 настоящего административного регламента, если соответствующий документ не представлен заяви</w:t>
      </w:r>
      <w:r w:rsidR="00DD6EB8">
        <w:rPr>
          <w:sz w:val="28"/>
          <w:szCs w:val="28"/>
        </w:rPr>
        <w:t>телем по собственной инициативе (о</w:t>
      </w:r>
      <w:r w:rsidRPr="007760F1">
        <w:rPr>
          <w:sz w:val="28"/>
          <w:szCs w:val="28"/>
        </w:rPr>
        <w:t>тказ в выдаче разрешения по указанному основанию допускается в случае, если отдел</w:t>
      </w:r>
      <w:r w:rsidR="002930DB">
        <w:rPr>
          <w:sz w:val="28"/>
          <w:szCs w:val="28"/>
        </w:rPr>
        <w:t xml:space="preserve"> </w:t>
      </w:r>
      <w:r w:rsidRPr="007760F1">
        <w:rPr>
          <w:sz w:val="28"/>
          <w:szCs w:val="28"/>
        </w:rPr>
        <w:t>после получения указанного ответа уведомил заявителя о получении такого</w:t>
      </w:r>
      <w:proofErr w:type="gramEnd"/>
      <w:r w:rsidRPr="007760F1">
        <w:rPr>
          <w:sz w:val="28"/>
          <w:szCs w:val="28"/>
        </w:rPr>
        <w:t xml:space="preserve"> ответа, предложил заявителю представить документ и (или) информацию, необходимые для выдачи разрешения, и не получил от заявителя такие документ и (или) информацию в течение 15 рабочих дней</w:t>
      </w:r>
      <w:r w:rsidR="00DD6EB8">
        <w:rPr>
          <w:sz w:val="28"/>
          <w:szCs w:val="28"/>
        </w:rPr>
        <w:t xml:space="preserve"> со дня направления уведомления);</w:t>
      </w:r>
    </w:p>
    <w:p w:rsidR="005D764A" w:rsidRPr="007760F1" w:rsidRDefault="005D764A" w:rsidP="005D764A">
      <w:pPr>
        <w:ind w:firstLine="709"/>
        <w:jc w:val="both"/>
        <w:rPr>
          <w:sz w:val="28"/>
          <w:szCs w:val="28"/>
        </w:rPr>
      </w:pPr>
      <w:proofErr w:type="gramStart"/>
      <w:r w:rsidRPr="007760F1">
        <w:rPr>
          <w:sz w:val="28"/>
          <w:szCs w:val="28"/>
        </w:rPr>
        <w:t>-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а также посадки (взлета) на площадки, расположенные в границах Череповецкого муниципального района</w:t>
      </w:r>
      <w:r w:rsidR="002930DB">
        <w:rPr>
          <w:sz w:val="28"/>
          <w:szCs w:val="28"/>
        </w:rPr>
        <w:t>,</w:t>
      </w:r>
      <w:r w:rsidRPr="007760F1">
        <w:rPr>
          <w:sz w:val="28"/>
          <w:szCs w:val="28"/>
        </w:rPr>
        <w:t xml:space="preserve"> сведения о которых не опубликованы в документах аэронавигационной информации, запланировано не на территории Череповецкого муниципального района;</w:t>
      </w:r>
      <w:proofErr w:type="gramEnd"/>
    </w:p>
    <w:p w:rsidR="005D764A" w:rsidRPr="007760F1" w:rsidRDefault="005D764A" w:rsidP="005D764A">
      <w:pPr>
        <w:ind w:firstLine="709"/>
        <w:jc w:val="both"/>
        <w:rPr>
          <w:sz w:val="28"/>
          <w:szCs w:val="28"/>
        </w:rPr>
      </w:pPr>
      <w:proofErr w:type="gramStart"/>
      <w:r w:rsidRPr="007760F1">
        <w:rPr>
          <w:sz w:val="28"/>
          <w:szCs w:val="28"/>
        </w:rPr>
        <w:t>- ранее выдано разрешение другому заявителю, которым предусмотрено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w:t>
      </w:r>
      <w:r w:rsidR="00572FAD">
        <w:rPr>
          <w:sz w:val="28"/>
          <w:szCs w:val="28"/>
        </w:rPr>
        <w:t>1</w:t>
      </w:r>
      <w:r w:rsidRPr="007760F1">
        <w:rPr>
          <w:sz w:val="28"/>
          <w:szCs w:val="28"/>
        </w:rPr>
        <w:t>5 кг), подъемов привязных аэростатов, посадки (взлета) на площадки, расположенные в границах Череповецкого муниципального района, сведения о которых не опубликованы в документах аэронавигационной информации, в том же месте и</w:t>
      </w:r>
      <w:proofErr w:type="gramEnd"/>
      <w:r w:rsidRPr="007760F1">
        <w:rPr>
          <w:sz w:val="28"/>
          <w:szCs w:val="28"/>
        </w:rPr>
        <w:t xml:space="preserve"> (или) на той же высоте, в то же время, которое указано в заявлении.</w:t>
      </w:r>
    </w:p>
    <w:p w:rsidR="005D764A" w:rsidRPr="007760F1" w:rsidRDefault="005D764A" w:rsidP="00B5388B">
      <w:pPr>
        <w:ind w:firstLine="709"/>
        <w:jc w:val="both"/>
        <w:rPr>
          <w:sz w:val="28"/>
          <w:szCs w:val="28"/>
        </w:rPr>
      </w:pPr>
      <w:r w:rsidRPr="007760F1">
        <w:rPr>
          <w:sz w:val="28"/>
          <w:szCs w:val="28"/>
        </w:rPr>
        <w:t>2.10.3. Решение об отказе должно быть обоснованным и содержать все основания отказа.</w:t>
      </w:r>
    </w:p>
    <w:p w:rsidR="00B5388B" w:rsidRPr="007760F1" w:rsidRDefault="00B5388B" w:rsidP="00B5388B">
      <w:pPr>
        <w:autoSpaceDE w:val="0"/>
        <w:autoSpaceDN w:val="0"/>
        <w:adjustRightInd w:val="0"/>
        <w:ind w:firstLine="709"/>
        <w:jc w:val="both"/>
        <w:rPr>
          <w:sz w:val="28"/>
          <w:szCs w:val="28"/>
        </w:rPr>
      </w:pPr>
    </w:p>
    <w:p w:rsidR="0098451D" w:rsidRPr="007760F1" w:rsidRDefault="0098451D" w:rsidP="0058312F">
      <w:pPr>
        <w:jc w:val="center"/>
        <w:rPr>
          <w:b/>
          <w:sz w:val="28"/>
          <w:szCs w:val="28"/>
        </w:rPr>
      </w:pPr>
      <w:r w:rsidRPr="007760F1">
        <w:rPr>
          <w:b/>
          <w:sz w:val="28"/>
          <w:szCs w:val="28"/>
        </w:rPr>
        <w:t>2.1</w:t>
      </w:r>
      <w:r w:rsidR="00FA6258" w:rsidRPr="007760F1">
        <w:rPr>
          <w:b/>
          <w:sz w:val="28"/>
          <w:szCs w:val="28"/>
        </w:rPr>
        <w:t>1</w:t>
      </w:r>
      <w:r w:rsidRPr="007760F1">
        <w:rPr>
          <w:b/>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bookmarkEnd w:id="15"/>
    <w:p w:rsidR="00036682" w:rsidRPr="007760F1" w:rsidRDefault="00036682" w:rsidP="0098451D">
      <w:pPr>
        <w:ind w:firstLine="709"/>
        <w:jc w:val="both"/>
        <w:rPr>
          <w:sz w:val="28"/>
          <w:szCs w:val="28"/>
        </w:rPr>
      </w:pPr>
    </w:p>
    <w:p w:rsidR="00FA6258" w:rsidRPr="007760F1" w:rsidRDefault="00FA6258" w:rsidP="0098451D">
      <w:pPr>
        <w:ind w:firstLine="709"/>
        <w:jc w:val="both"/>
        <w:rPr>
          <w:sz w:val="28"/>
          <w:szCs w:val="28"/>
        </w:rPr>
      </w:pPr>
      <w:r w:rsidRPr="007760F1">
        <w:rPr>
          <w:sz w:val="28"/>
          <w:szCs w:val="28"/>
        </w:rPr>
        <w:t>Услуг, которые являются необходимыми и обязательными для предоставления муниципальной услуги, не имеется.</w:t>
      </w:r>
    </w:p>
    <w:p w:rsidR="00FA6258" w:rsidRDefault="00FA6258" w:rsidP="0098451D">
      <w:pPr>
        <w:ind w:firstLine="709"/>
        <w:jc w:val="both"/>
        <w:rPr>
          <w:sz w:val="28"/>
          <w:szCs w:val="28"/>
        </w:rPr>
      </w:pPr>
    </w:p>
    <w:p w:rsidR="00B2367F" w:rsidRDefault="00B2367F" w:rsidP="0098451D">
      <w:pPr>
        <w:ind w:firstLine="709"/>
        <w:jc w:val="both"/>
        <w:rPr>
          <w:sz w:val="28"/>
          <w:szCs w:val="28"/>
        </w:rPr>
      </w:pPr>
    </w:p>
    <w:p w:rsidR="00B2367F" w:rsidRDefault="00B2367F" w:rsidP="0098451D">
      <w:pPr>
        <w:ind w:firstLine="709"/>
        <w:jc w:val="both"/>
        <w:rPr>
          <w:sz w:val="28"/>
          <w:szCs w:val="28"/>
        </w:rPr>
      </w:pPr>
    </w:p>
    <w:p w:rsidR="00B2367F" w:rsidRPr="007760F1" w:rsidRDefault="00B2367F" w:rsidP="0098451D">
      <w:pPr>
        <w:ind w:firstLine="709"/>
        <w:jc w:val="both"/>
        <w:rPr>
          <w:sz w:val="28"/>
          <w:szCs w:val="28"/>
        </w:rPr>
      </w:pPr>
    </w:p>
    <w:p w:rsidR="00226D44" w:rsidRPr="007760F1" w:rsidRDefault="0098451D" w:rsidP="00226D44">
      <w:pPr>
        <w:ind w:firstLine="709"/>
        <w:jc w:val="center"/>
        <w:rPr>
          <w:b/>
          <w:sz w:val="28"/>
          <w:szCs w:val="28"/>
        </w:rPr>
      </w:pPr>
      <w:bookmarkStart w:id="16" w:name="sub_162"/>
      <w:r w:rsidRPr="007760F1">
        <w:rPr>
          <w:b/>
          <w:sz w:val="28"/>
          <w:szCs w:val="28"/>
        </w:rPr>
        <w:lastRenderedPageBreak/>
        <w:t>2.1</w:t>
      </w:r>
      <w:r w:rsidR="00FA6258" w:rsidRPr="007760F1">
        <w:rPr>
          <w:b/>
          <w:sz w:val="28"/>
          <w:szCs w:val="28"/>
        </w:rPr>
        <w:t>2</w:t>
      </w:r>
      <w:r w:rsidRPr="007760F1">
        <w:rPr>
          <w:b/>
          <w:sz w:val="28"/>
          <w:szCs w:val="28"/>
        </w:rPr>
        <w:t>. Размер платы</w:t>
      </w:r>
      <w:r w:rsidR="00226D44" w:rsidRPr="007760F1">
        <w:rPr>
          <w:b/>
          <w:sz w:val="28"/>
          <w:szCs w:val="28"/>
        </w:rPr>
        <w:t>, взимаемой с заявителя при предоставлении муниципальной услуги, и способы ее взимания</w:t>
      </w:r>
      <w:bookmarkEnd w:id="16"/>
    </w:p>
    <w:p w:rsidR="001E4D1D" w:rsidRPr="007760F1" w:rsidRDefault="001E4D1D" w:rsidP="00226D44">
      <w:pPr>
        <w:ind w:firstLine="709"/>
        <w:jc w:val="center"/>
        <w:rPr>
          <w:b/>
          <w:sz w:val="28"/>
          <w:szCs w:val="28"/>
        </w:rPr>
      </w:pPr>
    </w:p>
    <w:p w:rsidR="0098451D" w:rsidRPr="007760F1" w:rsidRDefault="0098451D" w:rsidP="0098451D">
      <w:pPr>
        <w:ind w:firstLine="709"/>
        <w:jc w:val="both"/>
        <w:rPr>
          <w:sz w:val="28"/>
          <w:szCs w:val="28"/>
        </w:rPr>
      </w:pPr>
      <w:r w:rsidRPr="007760F1">
        <w:rPr>
          <w:sz w:val="28"/>
          <w:szCs w:val="28"/>
        </w:rPr>
        <w:t>Предоставление муниципальной услуги осуществляется на безвозмездной основе.</w:t>
      </w:r>
    </w:p>
    <w:p w:rsidR="00036682" w:rsidRPr="007760F1" w:rsidRDefault="00036682" w:rsidP="0098451D">
      <w:pPr>
        <w:ind w:firstLine="709"/>
        <w:jc w:val="both"/>
        <w:rPr>
          <w:sz w:val="28"/>
          <w:szCs w:val="28"/>
        </w:rPr>
      </w:pPr>
    </w:p>
    <w:p w:rsidR="0098451D" w:rsidRPr="007760F1" w:rsidRDefault="00226D44" w:rsidP="00226D44">
      <w:pPr>
        <w:ind w:firstLine="709"/>
        <w:jc w:val="center"/>
        <w:rPr>
          <w:b/>
          <w:sz w:val="28"/>
          <w:szCs w:val="28"/>
        </w:rPr>
      </w:pPr>
      <w:bookmarkStart w:id="17" w:name="sub_163"/>
      <w:r w:rsidRPr="007760F1">
        <w:rPr>
          <w:b/>
          <w:sz w:val="28"/>
          <w:szCs w:val="28"/>
        </w:rPr>
        <w:t>2.13</w:t>
      </w:r>
      <w:r w:rsidR="0098451D" w:rsidRPr="007760F1">
        <w:rPr>
          <w:b/>
          <w:sz w:val="28"/>
          <w:szCs w:val="28"/>
        </w:rPr>
        <w:t xml:space="preserve">. Максимальный срок ожидания в очереди при подаче </w:t>
      </w:r>
      <w:r w:rsidRPr="007760F1">
        <w:rPr>
          <w:b/>
          <w:sz w:val="28"/>
          <w:szCs w:val="28"/>
        </w:rPr>
        <w:t>заявления</w:t>
      </w:r>
      <w:r w:rsidR="0098451D" w:rsidRPr="007760F1">
        <w:rPr>
          <w:b/>
          <w:sz w:val="28"/>
          <w:szCs w:val="28"/>
        </w:rPr>
        <w:t xml:space="preserve"> о предоставлении муниципальной услуги и при получении результата предоставления </w:t>
      </w:r>
      <w:r w:rsidRPr="007760F1">
        <w:rPr>
          <w:b/>
          <w:sz w:val="28"/>
          <w:szCs w:val="28"/>
        </w:rPr>
        <w:t>муниципальной услуги</w:t>
      </w:r>
    </w:p>
    <w:p w:rsidR="00226D44" w:rsidRPr="007760F1" w:rsidRDefault="00226D44" w:rsidP="00226D44">
      <w:pPr>
        <w:ind w:firstLine="709"/>
        <w:jc w:val="center"/>
        <w:rPr>
          <w:b/>
          <w:sz w:val="28"/>
          <w:szCs w:val="28"/>
        </w:rPr>
      </w:pPr>
    </w:p>
    <w:bookmarkEnd w:id="17"/>
    <w:p w:rsidR="0098451D" w:rsidRPr="007760F1" w:rsidRDefault="0098451D" w:rsidP="0098451D">
      <w:pPr>
        <w:ind w:firstLine="709"/>
        <w:jc w:val="both"/>
        <w:rPr>
          <w:sz w:val="28"/>
          <w:szCs w:val="28"/>
        </w:rPr>
      </w:pPr>
      <w:r w:rsidRPr="007760F1">
        <w:rPr>
          <w:sz w:val="28"/>
          <w:szCs w:val="28"/>
        </w:rPr>
        <w:t>Максимальный срок ожидания в очереди при подаче заявления и (или) при получении результата</w:t>
      </w:r>
      <w:r w:rsidR="002930DB">
        <w:rPr>
          <w:sz w:val="28"/>
          <w:szCs w:val="28"/>
        </w:rPr>
        <w:t xml:space="preserve"> предоставления муниципальной услуги</w:t>
      </w:r>
      <w:r w:rsidRPr="007760F1">
        <w:rPr>
          <w:sz w:val="28"/>
          <w:szCs w:val="28"/>
        </w:rPr>
        <w:t xml:space="preserve"> не должен превышать 15 минут.</w:t>
      </w:r>
    </w:p>
    <w:p w:rsidR="00036682" w:rsidRPr="007760F1" w:rsidRDefault="00036682" w:rsidP="0098451D">
      <w:pPr>
        <w:ind w:firstLine="709"/>
        <w:jc w:val="both"/>
        <w:rPr>
          <w:sz w:val="28"/>
          <w:szCs w:val="28"/>
        </w:rPr>
      </w:pPr>
    </w:p>
    <w:p w:rsidR="0098451D" w:rsidRPr="007760F1" w:rsidRDefault="00226D44" w:rsidP="0058312F">
      <w:pPr>
        <w:jc w:val="center"/>
        <w:rPr>
          <w:b/>
          <w:sz w:val="28"/>
          <w:szCs w:val="28"/>
        </w:rPr>
      </w:pPr>
      <w:bookmarkStart w:id="18" w:name="sub_164"/>
      <w:r w:rsidRPr="007760F1">
        <w:rPr>
          <w:b/>
          <w:sz w:val="28"/>
          <w:szCs w:val="28"/>
        </w:rPr>
        <w:t>2.14</w:t>
      </w:r>
      <w:r w:rsidR="0098451D" w:rsidRPr="007760F1">
        <w:rPr>
          <w:b/>
          <w:sz w:val="28"/>
          <w:szCs w:val="28"/>
        </w:rPr>
        <w:t xml:space="preserve">. Срок </w:t>
      </w:r>
      <w:r w:rsidRPr="007760F1">
        <w:rPr>
          <w:b/>
          <w:sz w:val="28"/>
          <w:szCs w:val="28"/>
        </w:rPr>
        <w:t xml:space="preserve">и порядок </w:t>
      </w:r>
      <w:r w:rsidR="0098451D" w:rsidRPr="007760F1">
        <w:rPr>
          <w:b/>
          <w:sz w:val="28"/>
          <w:szCs w:val="28"/>
        </w:rPr>
        <w:t xml:space="preserve">регистрации </w:t>
      </w:r>
      <w:r w:rsidRPr="007760F1">
        <w:rPr>
          <w:b/>
          <w:sz w:val="28"/>
          <w:szCs w:val="28"/>
        </w:rPr>
        <w:t>заявления</w:t>
      </w:r>
      <w:r w:rsidR="0098451D" w:rsidRPr="007760F1">
        <w:rPr>
          <w:b/>
          <w:sz w:val="28"/>
          <w:szCs w:val="28"/>
        </w:rPr>
        <w:t xml:space="preserve"> о предоставлении муниципальной услуги, в том числе в электронной форме</w:t>
      </w:r>
    </w:p>
    <w:p w:rsidR="004C67B6" w:rsidRPr="007760F1" w:rsidRDefault="004C67B6" w:rsidP="0098451D">
      <w:pPr>
        <w:ind w:firstLine="709"/>
        <w:jc w:val="both"/>
        <w:rPr>
          <w:b/>
          <w:sz w:val="28"/>
          <w:szCs w:val="28"/>
        </w:rPr>
      </w:pPr>
    </w:p>
    <w:bookmarkEnd w:id="18"/>
    <w:p w:rsidR="0098451D" w:rsidRPr="007760F1" w:rsidRDefault="0098451D" w:rsidP="0098451D">
      <w:pPr>
        <w:ind w:firstLine="709"/>
        <w:jc w:val="both"/>
        <w:rPr>
          <w:sz w:val="28"/>
          <w:szCs w:val="28"/>
        </w:rPr>
      </w:pPr>
      <w:r w:rsidRPr="007760F1">
        <w:rPr>
          <w:sz w:val="28"/>
          <w:szCs w:val="28"/>
        </w:rPr>
        <w:t>Регистрация заявления</w:t>
      </w:r>
      <w:r w:rsidR="00226D44" w:rsidRPr="007760F1">
        <w:rPr>
          <w:sz w:val="28"/>
          <w:szCs w:val="28"/>
        </w:rPr>
        <w:t xml:space="preserve"> о предоставлении муниципальной услуги</w:t>
      </w:r>
      <w:r w:rsidRPr="007760F1">
        <w:rPr>
          <w:sz w:val="28"/>
          <w:szCs w:val="28"/>
        </w:rPr>
        <w:t>, в том числе в электронной форме</w:t>
      </w:r>
      <w:r w:rsidR="00226D44" w:rsidRPr="007760F1">
        <w:rPr>
          <w:sz w:val="28"/>
          <w:szCs w:val="28"/>
        </w:rPr>
        <w:t>,</w:t>
      </w:r>
      <w:r w:rsidRPr="007760F1">
        <w:rPr>
          <w:sz w:val="28"/>
          <w:szCs w:val="28"/>
        </w:rPr>
        <w:t xml:space="preserve"> осуществляется в день его поступления (при поступлении в электронном виде в нерабочее время </w:t>
      </w:r>
      <w:r w:rsidR="00210EFB" w:rsidRPr="007760F1">
        <w:rPr>
          <w:sz w:val="28"/>
          <w:szCs w:val="28"/>
        </w:rPr>
        <w:t>–</w:t>
      </w:r>
      <w:r w:rsidRPr="007760F1">
        <w:rPr>
          <w:sz w:val="28"/>
          <w:szCs w:val="28"/>
        </w:rPr>
        <w:t xml:space="preserve"> в ближайший рабочий день, следующий за днём поступления указанных документов).</w:t>
      </w:r>
    </w:p>
    <w:p w:rsidR="004C67B6" w:rsidRPr="007760F1" w:rsidRDefault="004C67B6" w:rsidP="0098451D">
      <w:pPr>
        <w:ind w:firstLine="709"/>
        <w:jc w:val="both"/>
        <w:rPr>
          <w:sz w:val="28"/>
          <w:szCs w:val="28"/>
        </w:rPr>
      </w:pPr>
    </w:p>
    <w:p w:rsidR="0098451D" w:rsidRPr="007760F1" w:rsidRDefault="00226D44" w:rsidP="00226D44">
      <w:pPr>
        <w:ind w:firstLine="709"/>
        <w:jc w:val="center"/>
        <w:rPr>
          <w:b/>
          <w:sz w:val="28"/>
          <w:szCs w:val="28"/>
        </w:rPr>
      </w:pPr>
      <w:bookmarkStart w:id="19" w:name="sub_165"/>
      <w:r w:rsidRPr="007760F1">
        <w:rPr>
          <w:b/>
          <w:sz w:val="28"/>
          <w:szCs w:val="28"/>
        </w:rPr>
        <w:t>2.15</w:t>
      </w:r>
      <w:r w:rsidR="0098451D" w:rsidRPr="007760F1">
        <w:rPr>
          <w:b/>
          <w:sz w:val="28"/>
          <w:szCs w:val="28"/>
        </w:rPr>
        <w:t xml:space="preserve">. Требования к помещениям, </w:t>
      </w:r>
      <w:r w:rsidRPr="007760F1">
        <w:rPr>
          <w:b/>
          <w:sz w:val="28"/>
          <w:szCs w:val="28"/>
        </w:rPr>
        <w:t>в которых предоставляется муниципальная услуга</w:t>
      </w:r>
    </w:p>
    <w:p w:rsidR="004C67B6" w:rsidRPr="007760F1" w:rsidRDefault="004C67B6" w:rsidP="0098451D">
      <w:pPr>
        <w:ind w:firstLine="709"/>
        <w:jc w:val="both"/>
        <w:rPr>
          <w:b/>
          <w:sz w:val="28"/>
          <w:szCs w:val="28"/>
        </w:rPr>
      </w:pPr>
    </w:p>
    <w:bookmarkEnd w:id="19"/>
    <w:p w:rsidR="00303D25" w:rsidRPr="007760F1" w:rsidRDefault="00303D25" w:rsidP="00303D25">
      <w:pPr>
        <w:ind w:firstLine="709"/>
        <w:jc w:val="both"/>
        <w:rPr>
          <w:sz w:val="28"/>
          <w:szCs w:val="28"/>
        </w:rPr>
      </w:pPr>
      <w:r w:rsidRPr="007760F1">
        <w:rPr>
          <w:sz w:val="28"/>
          <w:szCs w:val="28"/>
        </w:rPr>
        <w:t>2.</w:t>
      </w:r>
      <w:r w:rsidR="003A37A3" w:rsidRPr="007760F1">
        <w:rPr>
          <w:sz w:val="28"/>
          <w:szCs w:val="28"/>
        </w:rPr>
        <w:t>1</w:t>
      </w:r>
      <w:r w:rsidR="002930DB">
        <w:rPr>
          <w:sz w:val="28"/>
          <w:szCs w:val="28"/>
        </w:rPr>
        <w:t>5</w:t>
      </w:r>
      <w:r w:rsidR="003A37A3" w:rsidRPr="007760F1">
        <w:rPr>
          <w:sz w:val="28"/>
          <w:szCs w:val="28"/>
        </w:rPr>
        <w:t>.1. Центральный вход в здание</w:t>
      </w:r>
      <w:r w:rsidRPr="007760F1">
        <w:rPr>
          <w:sz w:val="28"/>
          <w:szCs w:val="28"/>
        </w:rPr>
        <w:t>, в котором предоставляется муниципальная услуга, оборудуется вывеской, содержащей информацию о наименовании и режиме работы</w:t>
      </w:r>
      <w:r w:rsidR="003A37A3" w:rsidRPr="007760F1">
        <w:rPr>
          <w:sz w:val="28"/>
          <w:szCs w:val="28"/>
        </w:rPr>
        <w:t>.</w:t>
      </w:r>
    </w:p>
    <w:p w:rsidR="00303D25" w:rsidRPr="007760F1" w:rsidRDefault="00303D25" w:rsidP="00303D25">
      <w:pPr>
        <w:ind w:firstLine="709"/>
        <w:jc w:val="both"/>
        <w:rPr>
          <w:sz w:val="28"/>
          <w:szCs w:val="28"/>
        </w:rPr>
      </w:pPr>
      <w:r w:rsidRPr="007760F1">
        <w:rPr>
          <w:sz w:val="28"/>
          <w:szCs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303D25" w:rsidRPr="007760F1" w:rsidRDefault="00303D25" w:rsidP="00303D25">
      <w:pPr>
        <w:ind w:firstLine="709"/>
        <w:jc w:val="both"/>
        <w:rPr>
          <w:sz w:val="28"/>
          <w:szCs w:val="28"/>
        </w:rPr>
      </w:pPr>
      <w:r w:rsidRPr="007760F1">
        <w:rPr>
          <w:sz w:val="28"/>
          <w:szCs w:val="28"/>
        </w:rPr>
        <w:t>2.1</w:t>
      </w:r>
      <w:r w:rsidR="002930DB">
        <w:rPr>
          <w:sz w:val="28"/>
          <w:szCs w:val="28"/>
        </w:rPr>
        <w:t>5</w:t>
      </w:r>
      <w:r w:rsidRPr="007760F1">
        <w:rPr>
          <w:sz w:val="28"/>
          <w:szCs w:val="28"/>
        </w:rPr>
        <w:t>.2. Гражданам, относящимся к категории инвалидов, включая инвалидов, использующих кресла-коляски и собак-проводников, обеспечиваются:</w:t>
      </w:r>
    </w:p>
    <w:p w:rsidR="00303D25" w:rsidRPr="007760F1" w:rsidRDefault="00303D25" w:rsidP="00303D25">
      <w:pPr>
        <w:ind w:firstLine="709"/>
        <w:jc w:val="both"/>
        <w:rPr>
          <w:sz w:val="28"/>
          <w:szCs w:val="28"/>
        </w:rPr>
      </w:pPr>
      <w:r w:rsidRPr="007760F1">
        <w:rPr>
          <w:sz w:val="28"/>
          <w:szCs w:val="28"/>
        </w:rPr>
        <w:t xml:space="preserve">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w:t>
      </w:r>
      <w:r w:rsidR="003A37A3" w:rsidRPr="007760F1">
        <w:rPr>
          <w:sz w:val="28"/>
          <w:szCs w:val="28"/>
        </w:rPr>
        <w:t>отдела</w:t>
      </w:r>
      <w:r w:rsidRPr="007760F1">
        <w:rPr>
          <w:sz w:val="28"/>
          <w:szCs w:val="28"/>
        </w:rPr>
        <w:t>;</w:t>
      </w:r>
    </w:p>
    <w:p w:rsidR="00303D25" w:rsidRPr="007760F1" w:rsidRDefault="00303D25" w:rsidP="00303D25">
      <w:pPr>
        <w:ind w:firstLine="709"/>
        <w:jc w:val="both"/>
        <w:rPr>
          <w:sz w:val="28"/>
          <w:szCs w:val="28"/>
        </w:rPr>
      </w:pPr>
      <w:r w:rsidRPr="007760F1">
        <w:rPr>
          <w:sz w:val="28"/>
          <w:szCs w:val="28"/>
        </w:rPr>
        <w:t xml:space="preserve">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w:t>
      </w:r>
      <w:r w:rsidR="003A37A3" w:rsidRPr="007760F1">
        <w:rPr>
          <w:sz w:val="28"/>
          <w:szCs w:val="28"/>
        </w:rPr>
        <w:t>отдела</w:t>
      </w:r>
      <w:r w:rsidRPr="007760F1">
        <w:rPr>
          <w:sz w:val="28"/>
          <w:szCs w:val="28"/>
        </w:rPr>
        <w:t>;</w:t>
      </w:r>
    </w:p>
    <w:p w:rsidR="00303D25" w:rsidRPr="007760F1" w:rsidRDefault="00303D25" w:rsidP="00303D25">
      <w:pPr>
        <w:ind w:firstLine="709"/>
        <w:jc w:val="both"/>
        <w:rPr>
          <w:sz w:val="28"/>
          <w:szCs w:val="28"/>
        </w:rPr>
      </w:pPr>
      <w:r w:rsidRPr="007760F1">
        <w:rPr>
          <w:sz w:val="28"/>
          <w:szCs w:val="28"/>
        </w:rPr>
        <w:lastRenderedPageBreak/>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303D25" w:rsidRPr="007760F1" w:rsidRDefault="00303D25" w:rsidP="00303D25">
      <w:pPr>
        <w:ind w:firstLine="709"/>
        <w:jc w:val="both"/>
        <w:rPr>
          <w:sz w:val="28"/>
          <w:szCs w:val="28"/>
        </w:rPr>
      </w:pPr>
      <w:r w:rsidRPr="007760F1">
        <w:rPr>
          <w:sz w:val="28"/>
          <w:szCs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303D25" w:rsidRPr="007760F1" w:rsidRDefault="00303D25" w:rsidP="00303D25">
      <w:pPr>
        <w:ind w:firstLine="709"/>
        <w:jc w:val="both"/>
        <w:rPr>
          <w:sz w:val="28"/>
          <w:szCs w:val="28"/>
        </w:rPr>
      </w:pPr>
      <w:proofErr w:type="gramStart"/>
      <w:r w:rsidRPr="007760F1">
        <w:rPr>
          <w:sz w:val="28"/>
          <w:szCs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303D25" w:rsidRPr="007760F1" w:rsidRDefault="00303D25" w:rsidP="00303D25">
      <w:pPr>
        <w:ind w:firstLine="709"/>
        <w:jc w:val="both"/>
        <w:rPr>
          <w:sz w:val="28"/>
          <w:szCs w:val="28"/>
          <w:highlight w:val="white"/>
        </w:rPr>
      </w:pPr>
      <w:r w:rsidRPr="007760F1">
        <w:rPr>
          <w:sz w:val="28"/>
          <w:szCs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утвержденным </w:t>
      </w:r>
      <w:hyperlink r:id="rId11" w:history="1">
        <w:r w:rsidRPr="007760F1">
          <w:rPr>
            <w:rFonts w:eastAsia="Calibri"/>
            <w:color w:val="000000" w:themeColor="text1"/>
            <w:sz w:val="28"/>
            <w:szCs w:val="28"/>
          </w:rPr>
          <w:t>приказом</w:t>
        </w:r>
      </w:hyperlink>
      <w:r w:rsidRPr="007760F1">
        <w:rPr>
          <w:sz w:val="28"/>
          <w:szCs w:val="28"/>
        </w:rPr>
        <w:t xml:space="preserve"> Министерства труда и социальной защиты Российской Федерации от 22</w:t>
      </w:r>
      <w:r w:rsidR="00B2367F">
        <w:rPr>
          <w:sz w:val="28"/>
          <w:szCs w:val="28"/>
        </w:rPr>
        <w:t>.06.</w:t>
      </w:r>
      <w:r w:rsidRPr="007760F1">
        <w:rPr>
          <w:sz w:val="28"/>
          <w:szCs w:val="28"/>
        </w:rPr>
        <w:t xml:space="preserve">2015 № 386н </w:t>
      </w:r>
      <w:r w:rsidRPr="007760F1">
        <w:rPr>
          <w:sz w:val="28"/>
          <w:szCs w:val="28"/>
          <w:highlight w:val="white"/>
        </w:rPr>
        <w:t>«Об утверждении формы документа, подтверждающего специальное обучение собаки-проводника, и порядка его выдачи»</w:t>
      </w:r>
      <w:r w:rsidRPr="007760F1">
        <w:rPr>
          <w:sz w:val="28"/>
          <w:szCs w:val="28"/>
        </w:rPr>
        <w:t>;</w:t>
      </w:r>
    </w:p>
    <w:p w:rsidR="00303D25" w:rsidRPr="007760F1" w:rsidRDefault="00303D25" w:rsidP="00303D25">
      <w:pPr>
        <w:ind w:firstLine="709"/>
        <w:jc w:val="both"/>
        <w:rPr>
          <w:sz w:val="28"/>
          <w:szCs w:val="28"/>
        </w:rPr>
      </w:pPr>
      <w:r w:rsidRPr="007760F1">
        <w:rPr>
          <w:sz w:val="28"/>
          <w:szCs w:val="28"/>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303D25" w:rsidRPr="007760F1" w:rsidRDefault="00303D25" w:rsidP="00303D25">
      <w:pPr>
        <w:ind w:firstLine="709"/>
        <w:jc w:val="both"/>
        <w:rPr>
          <w:sz w:val="28"/>
          <w:szCs w:val="28"/>
        </w:rPr>
      </w:pPr>
      <w:r w:rsidRPr="007760F1">
        <w:rPr>
          <w:sz w:val="28"/>
          <w:szCs w:val="28"/>
        </w:rPr>
        <w:t xml:space="preserve">обеспечение при необходимости допуска в здание, в котором предоставляется муниципальная услуга, </w:t>
      </w:r>
      <w:proofErr w:type="spellStart"/>
      <w:r w:rsidRPr="007760F1">
        <w:rPr>
          <w:sz w:val="28"/>
          <w:szCs w:val="28"/>
        </w:rPr>
        <w:t>сурдопереводчика</w:t>
      </w:r>
      <w:proofErr w:type="spellEnd"/>
      <w:r w:rsidRPr="007760F1">
        <w:rPr>
          <w:sz w:val="28"/>
          <w:szCs w:val="28"/>
        </w:rPr>
        <w:t xml:space="preserve">, </w:t>
      </w:r>
      <w:proofErr w:type="spellStart"/>
      <w:r w:rsidRPr="007760F1">
        <w:rPr>
          <w:sz w:val="28"/>
          <w:szCs w:val="28"/>
        </w:rPr>
        <w:t>тифлосурдопереводчика</w:t>
      </w:r>
      <w:proofErr w:type="spellEnd"/>
      <w:r w:rsidRPr="007760F1">
        <w:rPr>
          <w:sz w:val="28"/>
          <w:szCs w:val="28"/>
        </w:rPr>
        <w:t>;</w:t>
      </w:r>
    </w:p>
    <w:p w:rsidR="00303D25" w:rsidRPr="007760F1" w:rsidRDefault="00303D25" w:rsidP="00303D25">
      <w:pPr>
        <w:ind w:firstLine="709"/>
        <w:jc w:val="both"/>
        <w:rPr>
          <w:sz w:val="28"/>
          <w:szCs w:val="28"/>
        </w:rPr>
      </w:pPr>
      <w:r w:rsidRPr="007760F1">
        <w:rPr>
          <w:sz w:val="28"/>
          <w:szCs w:val="28"/>
        </w:rPr>
        <w:t xml:space="preserve">оказание сотрудниками </w:t>
      </w:r>
      <w:r w:rsidR="003A37A3" w:rsidRPr="007760F1">
        <w:rPr>
          <w:sz w:val="28"/>
          <w:szCs w:val="28"/>
        </w:rPr>
        <w:t>отдела</w:t>
      </w:r>
      <w:r w:rsidRPr="007760F1">
        <w:rPr>
          <w:sz w:val="28"/>
          <w:szCs w:val="28"/>
        </w:rPr>
        <w:t>,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303D25" w:rsidRPr="007760F1" w:rsidRDefault="00303D25" w:rsidP="00303D25">
      <w:pPr>
        <w:ind w:firstLine="709"/>
        <w:jc w:val="both"/>
        <w:rPr>
          <w:sz w:val="28"/>
          <w:szCs w:val="28"/>
        </w:rPr>
      </w:pPr>
      <w:r w:rsidRPr="007760F1">
        <w:rPr>
          <w:sz w:val="28"/>
          <w:szCs w:val="28"/>
        </w:rPr>
        <w:t>2.1</w:t>
      </w:r>
      <w:r w:rsidR="002930DB">
        <w:rPr>
          <w:sz w:val="28"/>
          <w:szCs w:val="28"/>
        </w:rPr>
        <w:t>5</w:t>
      </w:r>
      <w:r w:rsidRPr="007760F1">
        <w:rPr>
          <w:sz w:val="28"/>
          <w:szCs w:val="28"/>
        </w:rPr>
        <w:t>.3.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303D25" w:rsidRPr="007760F1" w:rsidRDefault="00303D25" w:rsidP="00303D25">
      <w:pPr>
        <w:ind w:firstLine="709"/>
        <w:jc w:val="both"/>
        <w:rPr>
          <w:sz w:val="28"/>
          <w:szCs w:val="28"/>
        </w:rPr>
      </w:pPr>
      <w:r w:rsidRPr="007760F1">
        <w:rPr>
          <w:sz w:val="28"/>
          <w:szCs w:val="28"/>
        </w:rPr>
        <w:t>2.1</w:t>
      </w:r>
      <w:r w:rsidR="002930DB">
        <w:rPr>
          <w:sz w:val="28"/>
          <w:szCs w:val="28"/>
        </w:rPr>
        <w:t>5</w:t>
      </w:r>
      <w:r w:rsidRPr="007760F1">
        <w:rPr>
          <w:sz w:val="28"/>
          <w:szCs w:val="28"/>
        </w:rPr>
        <w:t>.4.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303D25" w:rsidRPr="007760F1" w:rsidRDefault="00303D25" w:rsidP="00303D25">
      <w:pPr>
        <w:ind w:firstLine="709"/>
        <w:jc w:val="both"/>
        <w:rPr>
          <w:sz w:val="28"/>
          <w:szCs w:val="28"/>
        </w:rPr>
      </w:pPr>
      <w:r w:rsidRPr="007760F1">
        <w:rPr>
          <w:sz w:val="28"/>
          <w:szCs w:val="28"/>
        </w:rPr>
        <w:t xml:space="preserve">В </w:t>
      </w:r>
      <w:proofErr w:type="gramStart"/>
      <w:r w:rsidRPr="007760F1">
        <w:rPr>
          <w:sz w:val="28"/>
          <w:szCs w:val="28"/>
        </w:rPr>
        <w:t>помещениях</w:t>
      </w:r>
      <w:proofErr w:type="gramEnd"/>
      <w:r w:rsidRPr="007760F1">
        <w:rPr>
          <w:sz w:val="28"/>
          <w:szCs w:val="28"/>
        </w:rPr>
        <w:t xml:space="preserve"> </w:t>
      </w:r>
      <w:r w:rsidR="003A37A3" w:rsidRPr="007760F1">
        <w:rPr>
          <w:sz w:val="28"/>
          <w:szCs w:val="28"/>
        </w:rPr>
        <w:t>администрации</w:t>
      </w:r>
      <w:r w:rsidR="00AD057C" w:rsidRPr="007760F1">
        <w:rPr>
          <w:sz w:val="28"/>
          <w:szCs w:val="28"/>
        </w:rPr>
        <w:t xml:space="preserve"> Череповецкого муниципального</w:t>
      </w:r>
      <w:r w:rsidR="003A37A3" w:rsidRPr="007760F1">
        <w:rPr>
          <w:sz w:val="28"/>
          <w:szCs w:val="28"/>
        </w:rPr>
        <w:t xml:space="preserve"> района</w:t>
      </w:r>
      <w:r w:rsidRPr="007760F1">
        <w:rPr>
          <w:sz w:val="28"/>
          <w:szCs w:val="28"/>
        </w:rPr>
        <w:t xml:space="preserve"> на видном месте устанавливаются схемы размещения средств пожаротушения и путей эвакуации.</w:t>
      </w:r>
    </w:p>
    <w:p w:rsidR="00303D25" w:rsidRPr="007760F1" w:rsidRDefault="00303D25" w:rsidP="00303D25">
      <w:pPr>
        <w:ind w:firstLine="709"/>
        <w:jc w:val="both"/>
        <w:rPr>
          <w:sz w:val="28"/>
          <w:szCs w:val="28"/>
        </w:rPr>
      </w:pPr>
      <w:r w:rsidRPr="007760F1">
        <w:rPr>
          <w:sz w:val="28"/>
          <w:szCs w:val="28"/>
        </w:rPr>
        <w:t>2.1</w:t>
      </w:r>
      <w:r w:rsidR="002930DB">
        <w:rPr>
          <w:sz w:val="28"/>
          <w:szCs w:val="28"/>
        </w:rPr>
        <w:t>5</w:t>
      </w:r>
      <w:r w:rsidRPr="007760F1">
        <w:rPr>
          <w:sz w:val="28"/>
          <w:szCs w:val="28"/>
        </w:rPr>
        <w:t>.5.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303D25" w:rsidRPr="007760F1" w:rsidRDefault="00303D25" w:rsidP="00303D25">
      <w:pPr>
        <w:ind w:firstLine="709"/>
        <w:jc w:val="both"/>
        <w:rPr>
          <w:sz w:val="28"/>
          <w:szCs w:val="28"/>
        </w:rPr>
      </w:pPr>
      <w:r w:rsidRPr="007760F1">
        <w:rPr>
          <w:sz w:val="28"/>
          <w:szCs w:val="28"/>
        </w:rPr>
        <w:lastRenderedPageBreak/>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w:t>
      </w:r>
      <w:r w:rsidR="00B2367F">
        <w:rPr>
          <w:sz w:val="28"/>
          <w:szCs w:val="28"/>
        </w:rPr>
        <w:t>ой</w:t>
      </w:r>
      <w:r w:rsidRPr="007760F1">
        <w:rPr>
          <w:sz w:val="28"/>
          <w:szCs w:val="28"/>
        </w:rPr>
        <w:t xml:space="preserve"> услуги, а также текстом </w:t>
      </w:r>
      <w:r w:rsidR="001C3E32" w:rsidRPr="007760F1">
        <w:rPr>
          <w:sz w:val="28"/>
          <w:szCs w:val="28"/>
        </w:rPr>
        <w:t xml:space="preserve">настоящего </w:t>
      </w:r>
      <w:r w:rsidRPr="007760F1">
        <w:rPr>
          <w:sz w:val="28"/>
          <w:szCs w:val="28"/>
        </w:rPr>
        <w:t>административного регламента.</w:t>
      </w:r>
    </w:p>
    <w:p w:rsidR="00303D25" w:rsidRPr="007760F1" w:rsidRDefault="001C3E32" w:rsidP="00303D25">
      <w:pPr>
        <w:ind w:firstLine="709"/>
        <w:jc w:val="both"/>
        <w:rPr>
          <w:sz w:val="28"/>
          <w:szCs w:val="28"/>
        </w:rPr>
      </w:pPr>
      <w:r w:rsidRPr="007760F1">
        <w:rPr>
          <w:sz w:val="28"/>
          <w:szCs w:val="28"/>
        </w:rPr>
        <w:t>Настоящий а</w:t>
      </w:r>
      <w:r w:rsidR="00303D25" w:rsidRPr="007760F1">
        <w:rPr>
          <w:sz w:val="28"/>
          <w:szCs w:val="28"/>
        </w:rPr>
        <w:t>дминистративный регламент, муниципальный правовой акт о его утверждении должны быть доступны для ознакомления на бумажных носителях.</w:t>
      </w:r>
    </w:p>
    <w:p w:rsidR="00303D25" w:rsidRPr="007760F1" w:rsidRDefault="00303D25" w:rsidP="00303D25">
      <w:pPr>
        <w:ind w:firstLine="709"/>
        <w:jc w:val="both"/>
        <w:rPr>
          <w:sz w:val="28"/>
          <w:szCs w:val="28"/>
        </w:rPr>
      </w:pPr>
      <w:r w:rsidRPr="007760F1">
        <w:rPr>
          <w:sz w:val="28"/>
          <w:szCs w:val="28"/>
        </w:rPr>
        <w:t>Кабинеты, в которых осуществляется прием заявителей, оборудуются информационными табличками (вывесками) с указанием номера кабинета</w:t>
      </w:r>
      <w:r w:rsidR="00545477" w:rsidRPr="007760F1">
        <w:rPr>
          <w:sz w:val="28"/>
          <w:szCs w:val="28"/>
        </w:rPr>
        <w:t xml:space="preserve">. </w:t>
      </w:r>
      <w:r w:rsidRPr="007760F1">
        <w:rPr>
          <w:sz w:val="28"/>
          <w:szCs w:val="28"/>
        </w:rPr>
        <w:t>Таблички на дверях кабинетов или на стенах должны быть видны посетителям.</w:t>
      </w:r>
    </w:p>
    <w:p w:rsidR="00AA2D18" w:rsidRPr="007760F1" w:rsidRDefault="00AA2D18" w:rsidP="00AA2D18">
      <w:pPr>
        <w:ind w:firstLine="709"/>
        <w:jc w:val="both"/>
        <w:rPr>
          <w:sz w:val="28"/>
          <w:szCs w:val="28"/>
        </w:rPr>
      </w:pPr>
    </w:p>
    <w:p w:rsidR="0098451D" w:rsidRPr="007760F1" w:rsidRDefault="0098451D" w:rsidP="00402FFC">
      <w:pPr>
        <w:jc w:val="center"/>
        <w:rPr>
          <w:b/>
          <w:sz w:val="28"/>
          <w:szCs w:val="28"/>
        </w:rPr>
      </w:pPr>
      <w:bookmarkStart w:id="20" w:name="sub_180"/>
      <w:r w:rsidRPr="007760F1">
        <w:rPr>
          <w:b/>
          <w:sz w:val="28"/>
          <w:szCs w:val="28"/>
        </w:rPr>
        <w:t>2.1</w:t>
      </w:r>
      <w:r w:rsidR="00AA2D18" w:rsidRPr="007760F1">
        <w:rPr>
          <w:b/>
          <w:sz w:val="28"/>
          <w:szCs w:val="28"/>
        </w:rPr>
        <w:t>6</w:t>
      </w:r>
      <w:r w:rsidRPr="007760F1">
        <w:rPr>
          <w:b/>
          <w:sz w:val="28"/>
          <w:szCs w:val="28"/>
        </w:rPr>
        <w:t>. Показатели доступности и качества муниципальной услуги</w:t>
      </w:r>
    </w:p>
    <w:p w:rsidR="004C67B6" w:rsidRPr="007760F1" w:rsidRDefault="004C67B6" w:rsidP="0098451D">
      <w:pPr>
        <w:ind w:firstLine="709"/>
        <w:jc w:val="both"/>
        <w:rPr>
          <w:b/>
          <w:sz w:val="28"/>
          <w:szCs w:val="28"/>
        </w:rPr>
      </w:pPr>
    </w:p>
    <w:p w:rsidR="00AA2D18" w:rsidRPr="007760F1" w:rsidRDefault="00AA2D18" w:rsidP="00AA2D18">
      <w:pPr>
        <w:autoSpaceDE w:val="0"/>
        <w:autoSpaceDN w:val="0"/>
        <w:adjustRightInd w:val="0"/>
        <w:ind w:firstLine="709"/>
        <w:jc w:val="both"/>
        <w:rPr>
          <w:sz w:val="28"/>
          <w:szCs w:val="28"/>
        </w:rPr>
      </w:pPr>
      <w:bookmarkStart w:id="21" w:name="sub_192"/>
      <w:bookmarkEnd w:id="20"/>
      <w:r w:rsidRPr="007760F1">
        <w:rPr>
          <w:sz w:val="28"/>
          <w:szCs w:val="28"/>
        </w:rPr>
        <w:t>2.16.1. Показателями доступности муниципальной услуги являются:</w:t>
      </w:r>
    </w:p>
    <w:p w:rsidR="00AA2D18" w:rsidRPr="007760F1" w:rsidRDefault="00AA2D18" w:rsidP="00AA2D18">
      <w:pPr>
        <w:autoSpaceDE w:val="0"/>
        <w:autoSpaceDN w:val="0"/>
        <w:adjustRightInd w:val="0"/>
        <w:ind w:firstLine="709"/>
        <w:jc w:val="both"/>
        <w:rPr>
          <w:sz w:val="28"/>
          <w:szCs w:val="28"/>
        </w:rPr>
      </w:pPr>
      <w:r w:rsidRPr="007760F1">
        <w:rPr>
          <w:sz w:val="28"/>
          <w:szCs w:val="28"/>
        </w:rPr>
        <w:t>информирование заявителей о предоставлении муниципальной услуги;</w:t>
      </w:r>
    </w:p>
    <w:p w:rsidR="00AA2D18" w:rsidRPr="007760F1" w:rsidRDefault="00AA2D18" w:rsidP="00AA2D18">
      <w:pPr>
        <w:autoSpaceDE w:val="0"/>
        <w:autoSpaceDN w:val="0"/>
        <w:adjustRightInd w:val="0"/>
        <w:ind w:firstLine="709"/>
        <w:jc w:val="both"/>
        <w:rPr>
          <w:sz w:val="28"/>
          <w:szCs w:val="28"/>
        </w:rPr>
      </w:pPr>
      <w:r w:rsidRPr="007760F1">
        <w:rPr>
          <w:sz w:val="28"/>
          <w:szCs w:val="28"/>
        </w:rPr>
        <w:t>оборудование территорий, прилегающих к месторасположению администрации района, местами парковки автотранспортных средств, в том числе для лиц с ограниченными возможностями;</w:t>
      </w:r>
    </w:p>
    <w:p w:rsidR="00AA2D18" w:rsidRPr="007760F1" w:rsidRDefault="00AA2D18" w:rsidP="00AA2D18">
      <w:pPr>
        <w:autoSpaceDE w:val="0"/>
        <w:autoSpaceDN w:val="0"/>
        <w:adjustRightInd w:val="0"/>
        <w:ind w:firstLine="709"/>
        <w:jc w:val="both"/>
        <w:rPr>
          <w:sz w:val="28"/>
          <w:szCs w:val="28"/>
        </w:rPr>
      </w:pPr>
      <w:r w:rsidRPr="007760F1">
        <w:rPr>
          <w:sz w:val="28"/>
          <w:szCs w:val="28"/>
        </w:rPr>
        <w:t>оборудование помещений администрации района местами хранения верхней одежды заявителей, местами общего пользования;</w:t>
      </w:r>
    </w:p>
    <w:p w:rsidR="00AA2D18" w:rsidRPr="007760F1" w:rsidRDefault="00AA2D18" w:rsidP="00AA2D18">
      <w:pPr>
        <w:autoSpaceDE w:val="0"/>
        <w:autoSpaceDN w:val="0"/>
        <w:adjustRightInd w:val="0"/>
        <w:ind w:firstLine="709"/>
        <w:jc w:val="both"/>
        <w:rPr>
          <w:sz w:val="28"/>
          <w:szCs w:val="28"/>
        </w:rPr>
      </w:pPr>
      <w:r w:rsidRPr="007760F1">
        <w:rPr>
          <w:sz w:val="28"/>
          <w:szCs w:val="28"/>
        </w:rPr>
        <w:t>соблюдение графика работы администрации района;</w:t>
      </w:r>
    </w:p>
    <w:p w:rsidR="00AA2D18" w:rsidRPr="007760F1" w:rsidRDefault="00AA2D18" w:rsidP="00AA2D18">
      <w:pPr>
        <w:autoSpaceDE w:val="0"/>
        <w:autoSpaceDN w:val="0"/>
        <w:adjustRightInd w:val="0"/>
        <w:ind w:firstLine="709"/>
        <w:jc w:val="both"/>
        <w:rPr>
          <w:sz w:val="28"/>
          <w:szCs w:val="28"/>
        </w:rPr>
      </w:pPr>
      <w:r w:rsidRPr="007760F1">
        <w:rPr>
          <w:sz w:val="28"/>
          <w:szCs w:val="28"/>
        </w:rPr>
        <w:t xml:space="preserve">оборудование мест ожидания и мест </w:t>
      </w:r>
      <w:r w:rsidR="002164FC" w:rsidRPr="007760F1">
        <w:rPr>
          <w:sz w:val="28"/>
          <w:szCs w:val="28"/>
        </w:rPr>
        <w:t xml:space="preserve">приёма </w:t>
      </w:r>
      <w:r w:rsidRPr="007760F1">
        <w:rPr>
          <w:sz w:val="28"/>
          <w:szCs w:val="28"/>
        </w:rPr>
        <w:t>заявителей в администрации района стульями, столами, обеспечение канцелярскими принадлежностями для предоставления возможности оформления документов;</w:t>
      </w:r>
    </w:p>
    <w:p w:rsidR="00AA2D18" w:rsidRPr="007760F1" w:rsidRDefault="00AA2D18" w:rsidP="00AA2D18">
      <w:pPr>
        <w:autoSpaceDE w:val="0"/>
        <w:autoSpaceDN w:val="0"/>
        <w:adjustRightInd w:val="0"/>
        <w:ind w:firstLine="709"/>
        <w:jc w:val="both"/>
        <w:rPr>
          <w:sz w:val="28"/>
          <w:szCs w:val="28"/>
        </w:rPr>
      </w:pPr>
      <w:r w:rsidRPr="007760F1">
        <w:rPr>
          <w:sz w:val="28"/>
          <w:szCs w:val="28"/>
        </w:rPr>
        <w:t>время, затраченное на получение конечного результата муниципальной услуги.</w:t>
      </w:r>
    </w:p>
    <w:p w:rsidR="00AA2D18" w:rsidRPr="007760F1" w:rsidRDefault="00AA2D18" w:rsidP="00AA2D18">
      <w:pPr>
        <w:autoSpaceDE w:val="0"/>
        <w:autoSpaceDN w:val="0"/>
        <w:adjustRightInd w:val="0"/>
        <w:ind w:firstLine="709"/>
        <w:jc w:val="both"/>
        <w:rPr>
          <w:sz w:val="28"/>
          <w:szCs w:val="28"/>
        </w:rPr>
      </w:pPr>
      <w:r w:rsidRPr="007760F1">
        <w:rPr>
          <w:sz w:val="28"/>
          <w:szCs w:val="28"/>
        </w:rPr>
        <w:t>2.16.2. Показателями качества муниципальной услуги являются:</w:t>
      </w:r>
    </w:p>
    <w:p w:rsidR="00AA2D18" w:rsidRPr="007760F1" w:rsidRDefault="00AA2D18" w:rsidP="00AA2D18">
      <w:pPr>
        <w:ind w:firstLine="709"/>
        <w:jc w:val="both"/>
        <w:rPr>
          <w:sz w:val="28"/>
          <w:szCs w:val="28"/>
        </w:rPr>
      </w:pPr>
      <w:r w:rsidRPr="007760F1">
        <w:rPr>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AA2D18" w:rsidRPr="007760F1" w:rsidRDefault="00AA2D18" w:rsidP="00AA2D18">
      <w:pPr>
        <w:autoSpaceDE w:val="0"/>
        <w:autoSpaceDN w:val="0"/>
        <w:adjustRightInd w:val="0"/>
        <w:ind w:firstLine="709"/>
        <w:jc w:val="both"/>
        <w:rPr>
          <w:sz w:val="28"/>
          <w:szCs w:val="28"/>
        </w:rPr>
      </w:pPr>
      <w:r w:rsidRPr="007760F1">
        <w:rPr>
          <w:sz w:val="28"/>
          <w:szCs w:val="28"/>
        </w:rPr>
        <w:t xml:space="preserve">соблюдение сроков и последовательности выполнения всех административных процедур, предусмотренных настоящим </w:t>
      </w:r>
      <w:r w:rsidR="004367BB" w:rsidRPr="007760F1">
        <w:rPr>
          <w:sz w:val="28"/>
          <w:szCs w:val="28"/>
        </w:rPr>
        <w:t>а</w:t>
      </w:r>
      <w:r w:rsidRPr="007760F1">
        <w:rPr>
          <w:sz w:val="28"/>
          <w:szCs w:val="28"/>
        </w:rPr>
        <w:t>дминистративным регламентом;</w:t>
      </w:r>
    </w:p>
    <w:p w:rsidR="00AA2D18" w:rsidRPr="007760F1" w:rsidRDefault="00AA2D18" w:rsidP="00AA2D18">
      <w:pPr>
        <w:autoSpaceDE w:val="0"/>
        <w:autoSpaceDN w:val="0"/>
        <w:adjustRightInd w:val="0"/>
        <w:ind w:firstLine="709"/>
        <w:jc w:val="both"/>
        <w:rPr>
          <w:sz w:val="28"/>
          <w:szCs w:val="28"/>
        </w:rPr>
      </w:pPr>
      <w:proofErr w:type="gramStart"/>
      <w:r w:rsidRPr="007760F1">
        <w:rPr>
          <w:sz w:val="28"/>
          <w:szCs w:val="28"/>
        </w:rPr>
        <w:t xml:space="preserve">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администрации района документов, платы, не предусмотренных настоящим </w:t>
      </w:r>
      <w:r w:rsidR="004367BB" w:rsidRPr="007760F1">
        <w:rPr>
          <w:sz w:val="28"/>
          <w:szCs w:val="28"/>
        </w:rPr>
        <w:t>а</w:t>
      </w:r>
      <w:r w:rsidRPr="007760F1">
        <w:rPr>
          <w:sz w:val="28"/>
          <w:szCs w:val="28"/>
        </w:rPr>
        <w:t>дминистративным регламентом.</w:t>
      </w:r>
      <w:proofErr w:type="gramEnd"/>
    </w:p>
    <w:p w:rsidR="00AA2D18" w:rsidRPr="007760F1" w:rsidRDefault="00AA2D18" w:rsidP="00AA2D18">
      <w:pPr>
        <w:ind w:firstLine="709"/>
        <w:jc w:val="both"/>
        <w:rPr>
          <w:sz w:val="28"/>
          <w:szCs w:val="28"/>
        </w:rPr>
      </w:pPr>
      <w:r w:rsidRPr="007760F1">
        <w:rPr>
          <w:sz w:val="28"/>
          <w:szCs w:val="28"/>
        </w:rPr>
        <w:lastRenderedPageBreak/>
        <w:t>2.16.3. Заявителям обеспечивается возможность получения информации о ходе предоставления муниципальной услуги при личном при</w:t>
      </w:r>
      <w:r w:rsidR="002164FC" w:rsidRPr="007760F1">
        <w:rPr>
          <w:sz w:val="28"/>
          <w:szCs w:val="28"/>
        </w:rPr>
        <w:t>ё</w:t>
      </w:r>
      <w:r w:rsidRPr="007760F1">
        <w:rPr>
          <w:sz w:val="28"/>
          <w:szCs w:val="28"/>
        </w:rPr>
        <w:t xml:space="preserve">ме, по телефону, по электронной почте, </w:t>
      </w:r>
      <w:r w:rsidR="0051729F" w:rsidRPr="007760F1">
        <w:rPr>
          <w:sz w:val="28"/>
          <w:szCs w:val="28"/>
        </w:rPr>
        <w:t xml:space="preserve">на Едином портале, </w:t>
      </w:r>
      <w:r w:rsidRPr="007760F1">
        <w:rPr>
          <w:sz w:val="28"/>
          <w:szCs w:val="28"/>
        </w:rPr>
        <w:t xml:space="preserve">на </w:t>
      </w:r>
      <w:r w:rsidR="00952CE6" w:rsidRPr="007760F1">
        <w:rPr>
          <w:sz w:val="28"/>
          <w:szCs w:val="28"/>
        </w:rPr>
        <w:t>Региональном портале</w:t>
      </w:r>
      <w:r w:rsidRPr="007760F1">
        <w:rPr>
          <w:sz w:val="28"/>
          <w:szCs w:val="28"/>
        </w:rPr>
        <w:t>.</w:t>
      </w:r>
    </w:p>
    <w:p w:rsidR="004C67B6" w:rsidRPr="007760F1" w:rsidRDefault="004C67B6" w:rsidP="0098451D">
      <w:pPr>
        <w:ind w:firstLine="709"/>
        <w:jc w:val="both"/>
        <w:rPr>
          <w:sz w:val="28"/>
          <w:szCs w:val="28"/>
        </w:rPr>
      </w:pPr>
    </w:p>
    <w:p w:rsidR="0098451D" w:rsidRPr="007760F1" w:rsidRDefault="0098451D" w:rsidP="00402FFC">
      <w:pPr>
        <w:jc w:val="center"/>
        <w:rPr>
          <w:b/>
          <w:sz w:val="28"/>
          <w:szCs w:val="28"/>
        </w:rPr>
      </w:pPr>
      <w:bookmarkStart w:id="22" w:name="sub_193"/>
      <w:bookmarkEnd w:id="21"/>
      <w:r w:rsidRPr="007760F1">
        <w:rPr>
          <w:b/>
          <w:sz w:val="28"/>
          <w:szCs w:val="28"/>
        </w:rPr>
        <w:t>2.1</w:t>
      </w:r>
      <w:r w:rsidR="00AA2D18" w:rsidRPr="007760F1">
        <w:rPr>
          <w:b/>
          <w:sz w:val="28"/>
          <w:szCs w:val="28"/>
        </w:rPr>
        <w:t>7</w:t>
      </w:r>
      <w:r w:rsidRPr="007760F1">
        <w:rPr>
          <w:b/>
          <w:sz w:val="28"/>
          <w:szCs w:val="28"/>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4C67B6" w:rsidRPr="007760F1" w:rsidRDefault="004C67B6" w:rsidP="0098451D">
      <w:pPr>
        <w:ind w:firstLine="709"/>
        <w:jc w:val="both"/>
        <w:rPr>
          <w:b/>
          <w:sz w:val="28"/>
          <w:szCs w:val="28"/>
        </w:rPr>
      </w:pPr>
    </w:p>
    <w:bookmarkEnd w:id="22"/>
    <w:p w:rsidR="00AA2D18" w:rsidRPr="007760F1" w:rsidRDefault="00AA2D18" w:rsidP="00AA2D18">
      <w:pPr>
        <w:pStyle w:val="s1"/>
        <w:shd w:val="clear" w:color="auto" w:fill="FFFFFF"/>
        <w:spacing w:before="0" w:beforeAutospacing="0" w:after="0" w:afterAutospacing="0"/>
        <w:ind w:firstLine="709"/>
        <w:jc w:val="both"/>
        <w:rPr>
          <w:sz w:val="28"/>
          <w:szCs w:val="28"/>
        </w:rPr>
      </w:pPr>
      <w:r w:rsidRPr="007760F1">
        <w:rPr>
          <w:sz w:val="28"/>
          <w:szCs w:val="28"/>
        </w:rPr>
        <w:t>С учетом</w:t>
      </w:r>
      <w:r w:rsidR="001E4D1D" w:rsidRPr="007760F1">
        <w:rPr>
          <w:sz w:val="28"/>
          <w:szCs w:val="28"/>
        </w:rPr>
        <w:t xml:space="preserve"> </w:t>
      </w:r>
      <w:hyperlink r:id="rId12" w:anchor="/document/70139150/entry/66" w:history="1">
        <w:r w:rsidRPr="007760F1">
          <w:rPr>
            <w:rStyle w:val="a6"/>
            <w:color w:val="auto"/>
            <w:sz w:val="28"/>
            <w:szCs w:val="28"/>
            <w:u w:val="none"/>
          </w:rPr>
          <w:t>Требований</w:t>
        </w:r>
      </w:hyperlink>
      <w:r w:rsidR="001E4D1D" w:rsidRPr="007760F1">
        <w:rPr>
          <w:sz w:val="28"/>
          <w:szCs w:val="28"/>
        </w:rPr>
        <w:t xml:space="preserve"> </w:t>
      </w:r>
      <w:r w:rsidRPr="007760F1">
        <w:rPr>
          <w:sz w:val="28"/>
          <w:szCs w:val="28"/>
        </w:rPr>
        <w:t>к средствам электронной подписи, утвержденных</w:t>
      </w:r>
      <w:r w:rsidR="001E4D1D" w:rsidRPr="007760F1">
        <w:rPr>
          <w:sz w:val="28"/>
          <w:szCs w:val="28"/>
        </w:rPr>
        <w:t xml:space="preserve"> </w:t>
      </w:r>
      <w:hyperlink r:id="rId13" w:anchor="/document/70139150/entry/0" w:history="1">
        <w:r w:rsidRPr="007760F1">
          <w:rPr>
            <w:rStyle w:val="a6"/>
            <w:color w:val="auto"/>
            <w:sz w:val="28"/>
            <w:szCs w:val="28"/>
            <w:u w:val="none"/>
          </w:rPr>
          <w:t>приказом</w:t>
        </w:r>
      </w:hyperlink>
      <w:r w:rsidR="001E4D1D" w:rsidRPr="007760F1">
        <w:rPr>
          <w:sz w:val="28"/>
          <w:szCs w:val="28"/>
        </w:rPr>
        <w:t xml:space="preserve"> </w:t>
      </w:r>
      <w:r w:rsidRPr="007760F1">
        <w:rPr>
          <w:sz w:val="28"/>
          <w:szCs w:val="28"/>
        </w:rPr>
        <w:t xml:space="preserve">Федеральной службы безопасности Российской Федерации </w:t>
      </w:r>
      <w:r w:rsidR="001E4D1D" w:rsidRPr="007760F1">
        <w:rPr>
          <w:sz w:val="28"/>
          <w:szCs w:val="28"/>
        </w:rPr>
        <w:br/>
      </w:r>
      <w:r w:rsidRPr="007760F1">
        <w:rPr>
          <w:sz w:val="28"/>
          <w:szCs w:val="28"/>
        </w:rPr>
        <w:t>от 27</w:t>
      </w:r>
      <w:r w:rsidR="00B2367F">
        <w:rPr>
          <w:sz w:val="28"/>
          <w:szCs w:val="28"/>
        </w:rPr>
        <w:t>.12.</w:t>
      </w:r>
      <w:r w:rsidRPr="007760F1">
        <w:rPr>
          <w:sz w:val="28"/>
          <w:szCs w:val="28"/>
        </w:rPr>
        <w:t>2011 №</w:t>
      </w:r>
      <w:r w:rsidR="001E4D1D" w:rsidRPr="007760F1">
        <w:rPr>
          <w:sz w:val="28"/>
          <w:szCs w:val="28"/>
        </w:rPr>
        <w:t xml:space="preserve"> </w:t>
      </w:r>
      <w:r w:rsidRPr="007760F1">
        <w:rPr>
          <w:sz w:val="28"/>
          <w:szCs w:val="28"/>
        </w:rPr>
        <w:t>796, при обращении за получением муниципальной услуги, оказываемой с применением усиленной квалифицированной </w:t>
      </w:r>
      <w:hyperlink r:id="rId14" w:anchor="/document/12184522/entry/21" w:history="1">
        <w:r w:rsidRPr="007760F1">
          <w:rPr>
            <w:rStyle w:val="a6"/>
            <w:color w:val="auto"/>
            <w:sz w:val="28"/>
            <w:szCs w:val="28"/>
            <w:u w:val="none"/>
          </w:rPr>
          <w:t>электронной подписи</w:t>
        </w:r>
      </w:hyperlink>
      <w:r w:rsidRPr="007760F1">
        <w:rPr>
          <w:sz w:val="28"/>
          <w:szCs w:val="28"/>
        </w:rPr>
        <w:t>, допускаются к использованию следующие классы средств электронной подписи: КС</w:t>
      </w:r>
      <w:proofErr w:type="gramStart"/>
      <w:r w:rsidRPr="007760F1">
        <w:rPr>
          <w:sz w:val="28"/>
          <w:szCs w:val="28"/>
        </w:rPr>
        <w:t>2</w:t>
      </w:r>
      <w:proofErr w:type="gramEnd"/>
      <w:r w:rsidRPr="007760F1">
        <w:rPr>
          <w:sz w:val="28"/>
          <w:szCs w:val="28"/>
        </w:rPr>
        <w:t>, КС3, КВ1, КВ2 и КА1.</w:t>
      </w:r>
    </w:p>
    <w:p w:rsidR="0098451D" w:rsidRPr="007760F1" w:rsidRDefault="0098451D" w:rsidP="0098451D">
      <w:pPr>
        <w:ind w:firstLine="709"/>
        <w:jc w:val="both"/>
        <w:rPr>
          <w:sz w:val="28"/>
          <w:szCs w:val="28"/>
        </w:rPr>
      </w:pPr>
    </w:p>
    <w:p w:rsidR="001E4D1D" w:rsidRPr="007760F1" w:rsidRDefault="0098451D" w:rsidP="001E4D1D">
      <w:pPr>
        <w:pStyle w:val="1"/>
        <w:ind w:firstLine="0"/>
        <w:jc w:val="center"/>
        <w:rPr>
          <w:b/>
          <w:szCs w:val="28"/>
        </w:rPr>
      </w:pPr>
      <w:bookmarkStart w:id="23" w:name="sub_207"/>
      <w:r w:rsidRPr="007760F1">
        <w:rPr>
          <w:b/>
          <w:szCs w:val="28"/>
        </w:rPr>
        <w:t xml:space="preserve">3. Состав, последовательность и сроки выполнения </w:t>
      </w:r>
    </w:p>
    <w:p w:rsidR="0098451D" w:rsidRPr="007760F1" w:rsidRDefault="0098451D" w:rsidP="001E4D1D">
      <w:pPr>
        <w:pStyle w:val="1"/>
        <w:ind w:firstLine="0"/>
        <w:jc w:val="center"/>
        <w:rPr>
          <w:b/>
          <w:szCs w:val="28"/>
        </w:rPr>
      </w:pPr>
      <w:r w:rsidRPr="007760F1">
        <w:rPr>
          <w:b/>
          <w:szCs w:val="28"/>
        </w:rPr>
        <w:t>административных процедур (действий)</w:t>
      </w:r>
    </w:p>
    <w:bookmarkEnd w:id="23"/>
    <w:p w:rsidR="0098451D" w:rsidRPr="007760F1" w:rsidRDefault="0098451D" w:rsidP="001E4D1D">
      <w:pPr>
        <w:jc w:val="center"/>
        <w:rPr>
          <w:sz w:val="28"/>
          <w:szCs w:val="28"/>
        </w:rPr>
      </w:pPr>
    </w:p>
    <w:p w:rsidR="0098451D" w:rsidRPr="007760F1" w:rsidRDefault="0098451D" w:rsidP="001E4D1D">
      <w:pPr>
        <w:jc w:val="center"/>
        <w:rPr>
          <w:b/>
          <w:sz w:val="28"/>
          <w:szCs w:val="28"/>
        </w:rPr>
      </w:pPr>
      <w:bookmarkStart w:id="24" w:name="sub_195"/>
      <w:r w:rsidRPr="007760F1">
        <w:rPr>
          <w:b/>
          <w:sz w:val="28"/>
          <w:szCs w:val="28"/>
        </w:rPr>
        <w:t xml:space="preserve">3.1. </w:t>
      </w:r>
      <w:r w:rsidR="00AA2D18" w:rsidRPr="007760F1">
        <w:rPr>
          <w:b/>
          <w:sz w:val="28"/>
          <w:szCs w:val="28"/>
        </w:rPr>
        <w:t>Исчерпывающий перечень административных процедур:</w:t>
      </w:r>
    </w:p>
    <w:p w:rsidR="00AA2D18" w:rsidRPr="007760F1" w:rsidRDefault="00AA2D18" w:rsidP="00AA2D18">
      <w:pPr>
        <w:ind w:firstLine="709"/>
        <w:rPr>
          <w:sz w:val="28"/>
          <w:szCs w:val="28"/>
        </w:rPr>
      </w:pPr>
    </w:p>
    <w:p w:rsidR="00870CB6" w:rsidRPr="007760F1" w:rsidRDefault="00AA2D18" w:rsidP="00870CB6">
      <w:pPr>
        <w:ind w:firstLine="709"/>
        <w:jc w:val="both"/>
        <w:rPr>
          <w:sz w:val="28"/>
          <w:szCs w:val="28"/>
        </w:rPr>
      </w:pPr>
      <w:r w:rsidRPr="007760F1">
        <w:rPr>
          <w:sz w:val="28"/>
          <w:szCs w:val="28"/>
        </w:rPr>
        <w:t>3.1.1.</w:t>
      </w:r>
      <w:bookmarkEnd w:id="24"/>
      <w:r w:rsidR="00870CB6" w:rsidRPr="007760F1">
        <w:rPr>
          <w:sz w:val="28"/>
          <w:szCs w:val="28"/>
        </w:rPr>
        <w:t xml:space="preserve"> Предоставление муниципальной услуги включает следующие административные процедуры:</w:t>
      </w:r>
    </w:p>
    <w:p w:rsidR="00FA4AA7" w:rsidRPr="007760F1" w:rsidRDefault="00FA4AA7" w:rsidP="00FA4AA7">
      <w:pPr>
        <w:ind w:firstLine="709"/>
        <w:jc w:val="both"/>
        <w:rPr>
          <w:sz w:val="28"/>
          <w:szCs w:val="28"/>
        </w:rPr>
      </w:pPr>
      <w:r w:rsidRPr="007760F1">
        <w:rPr>
          <w:sz w:val="28"/>
          <w:szCs w:val="28"/>
        </w:rPr>
        <w:t>1) прием и регистрация заявления и прилагаемых к нему документов;</w:t>
      </w:r>
    </w:p>
    <w:p w:rsidR="00FA4AA7" w:rsidRPr="007760F1" w:rsidRDefault="00FA4AA7" w:rsidP="00FA4AA7">
      <w:pPr>
        <w:ind w:firstLine="709"/>
        <w:jc w:val="both"/>
        <w:rPr>
          <w:sz w:val="28"/>
          <w:szCs w:val="28"/>
        </w:rPr>
      </w:pPr>
      <w:r w:rsidRPr="007760F1">
        <w:rPr>
          <w:sz w:val="28"/>
          <w:szCs w:val="28"/>
        </w:rPr>
        <w:t>2) рассмотрение заявления и прилагаемых документов и принятие решения о выдаче (отказе в выдаче) разрешения;</w:t>
      </w:r>
    </w:p>
    <w:p w:rsidR="00FA4AA7" w:rsidRPr="007760F1" w:rsidRDefault="00FA4AA7" w:rsidP="00FA4AA7">
      <w:pPr>
        <w:pStyle w:val="ConsPlusNormal"/>
        <w:ind w:firstLine="709"/>
        <w:jc w:val="both"/>
        <w:rPr>
          <w:szCs w:val="28"/>
        </w:rPr>
      </w:pPr>
      <w:r w:rsidRPr="007760F1">
        <w:rPr>
          <w:szCs w:val="28"/>
        </w:rPr>
        <w:t xml:space="preserve">3) выдача (направление) заявителю подготовленных документов, являющихся результатом предоставления муниципальной услуги. </w:t>
      </w:r>
    </w:p>
    <w:p w:rsidR="00576BC4" w:rsidRPr="007760F1" w:rsidRDefault="00576BC4" w:rsidP="00576BC4">
      <w:pPr>
        <w:ind w:firstLine="709"/>
        <w:jc w:val="both"/>
        <w:rPr>
          <w:sz w:val="28"/>
          <w:szCs w:val="28"/>
        </w:rPr>
      </w:pPr>
      <w:r w:rsidRPr="007760F1">
        <w:rPr>
          <w:sz w:val="28"/>
          <w:szCs w:val="28"/>
        </w:rPr>
        <w:t xml:space="preserve">3.1.2. Блок-схема предоставления муниципальной услуги приведена в </w:t>
      </w:r>
      <w:hyperlink w:anchor="sub_1004" w:history="1">
        <w:r w:rsidRPr="007760F1">
          <w:rPr>
            <w:rStyle w:val="af4"/>
            <w:b w:val="0"/>
            <w:color w:val="auto"/>
            <w:sz w:val="28"/>
            <w:szCs w:val="28"/>
          </w:rPr>
          <w:t xml:space="preserve">приложении </w:t>
        </w:r>
      </w:hyperlink>
      <w:r w:rsidR="00FC12B4">
        <w:rPr>
          <w:sz w:val="28"/>
          <w:szCs w:val="28"/>
        </w:rPr>
        <w:t>3</w:t>
      </w:r>
      <w:r w:rsidRPr="007760F1">
        <w:rPr>
          <w:sz w:val="28"/>
          <w:szCs w:val="28"/>
        </w:rPr>
        <w:t xml:space="preserve"> к настоящему </w:t>
      </w:r>
      <w:r w:rsidR="00952CE6" w:rsidRPr="007760F1">
        <w:rPr>
          <w:sz w:val="28"/>
          <w:szCs w:val="28"/>
        </w:rPr>
        <w:t>а</w:t>
      </w:r>
      <w:r w:rsidRPr="007760F1">
        <w:rPr>
          <w:sz w:val="28"/>
          <w:szCs w:val="28"/>
        </w:rPr>
        <w:t>дминистративному регламенту.</w:t>
      </w:r>
    </w:p>
    <w:p w:rsidR="0098451D" w:rsidRPr="007760F1" w:rsidRDefault="0098451D" w:rsidP="0098451D">
      <w:pPr>
        <w:ind w:firstLine="709"/>
        <w:jc w:val="both"/>
        <w:rPr>
          <w:color w:val="FF0000"/>
          <w:sz w:val="28"/>
          <w:szCs w:val="28"/>
        </w:rPr>
      </w:pPr>
    </w:p>
    <w:p w:rsidR="0098451D" w:rsidRPr="007760F1" w:rsidRDefault="0098451D" w:rsidP="0058312F">
      <w:pPr>
        <w:jc w:val="center"/>
        <w:rPr>
          <w:b/>
          <w:sz w:val="28"/>
          <w:szCs w:val="28"/>
        </w:rPr>
      </w:pPr>
      <w:bookmarkStart w:id="25" w:name="sub_208"/>
      <w:r w:rsidRPr="007760F1">
        <w:rPr>
          <w:b/>
          <w:sz w:val="28"/>
          <w:szCs w:val="28"/>
        </w:rPr>
        <w:t>3.</w:t>
      </w:r>
      <w:r w:rsidR="00E03F72" w:rsidRPr="007760F1">
        <w:rPr>
          <w:b/>
          <w:sz w:val="28"/>
          <w:szCs w:val="28"/>
        </w:rPr>
        <w:t>2.</w:t>
      </w:r>
      <w:r w:rsidRPr="007760F1">
        <w:rPr>
          <w:b/>
          <w:sz w:val="28"/>
          <w:szCs w:val="28"/>
        </w:rPr>
        <w:t xml:space="preserve"> Приём и регистрация </w:t>
      </w:r>
      <w:r w:rsidR="00416697" w:rsidRPr="007760F1">
        <w:rPr>
          <w:b/>
          <w:sz w:val="28"/>
          <w:szCs w:val="28"/>
        </w:rPr>
        <w:t>заявления и прилагаемых</w:t>
      </w:r>
      <w:r w:rsidR="00FA4AA7" w:rsidRPr="007760F1">
        <w:rPr>
          <w:b/>
          <w:sz w:val="28"/>
          <w:szCs w:val="28"/>
        </w:rPr>
        <w:t xml:space="preserve"> к нему</w:t>
      </w:r>
      <w:r w:rsidR="00416697" w:rsidRPr="007760F1">
        <w:rPr>
          <w:b/>
          <w:sz w:val="28"/>
          <w:szCs w:val="28"/>
        </w:rPr>
        <w:t xml:space="preserve"> документов</w:t>
      </w:r>
    </w:p>
    <w:p w:rsidR="00E03F72" w:rsidRPr="007760F1" w:rsidRDefault="00E03F72" w:rsidP="00E03F72">
      <w:pPr>
        <w:ind w:firstLine="709"/>
        <w:jc w:val="center"/>
        <w:rPr>
          <w:b/>
          <w:sz w:val="28"/>
          <w:szCs w:val="28"/>
        </w:rPr>
      </w:pPr>
    </w:p>
    <w:p w:rsidR="00EB31E1" w:rsidRPr="007760F1" w:rsidRDefault="00EB31E1" w:rsidP="00EB31E1">
      <w:pPr>
        <w:pStyle w:val="22"/>
        <w:autoSpaceDE w:val="0"/>
        <w:autoSpaceDN w:val="0"/>
        <w:adjustRightInd w:val="0"/>
        <w:ind w:left="0" w:firstLine="709"/>
        <w:jc w:val="both"/>
        <w:rPr>
          <w:sz w:val="28"/>
          <w:szCs w:val="28"/>
        </w:rPr>
      </w:pPr>
      <w:bookmarkStart w:id="26" w:name="sub_216"/>
      <w:bookmarkEnd w:id="25"/>
      <w:r w:rsidRPr="007760F1">
        <w:rPr>
          <w:sz w:val="28"/>
          <w:szCs w:val="28"/>
        </w:rPr>
        <w:t>3.2.1. Юридическим фактом, являющимся основанием для начала исполнения данной административной процедуры, является поступление в отдел заявления и прилагаемых к нему документов.</w:t>
      </w:r>
    </w:p>
    <w:p w:rsidR="00EB31E1" w:rsidRPr="007760F1" w:rsidRDefault="00EB31E1" w:rsidP="00EB31E1">
      <w:pPr>
        <w:pStyle w:val="22"/>
        <w:autoSpaceDE w:val="0"/>
        <w:autoSpaceDN w:val="0"/>
        <w:adjustRightInd w:val="0"/>
        <w:ind w:left="0" w:firstLine="709"/>
        <w:jc w:val="both"/>
        <w:rPr>
          <w:sz w:val="28"/>
          <w:szCs w:val="28"/>
        </w:rPr>
      </w:pPr>
      <w:r w:rsidRPr="007760F1">
        <w:rPr>
          <w:sz w:val="28"/>
          <w:szCs w:val="28"/>
        </w:rPr>
        <w:t>3.2.2. Специалист отдела, ответственный за прием и регистрацию заявления, в течение 1 рабочего дня со дня поступления заявления и прилагаемых документов:</w:t>
      </w:r>
    </w:p>
    <w:p w:rsidR="004367BB" w:rsidRPr="007760F1" w:rsidRDefault="004367BB" w:rsidP="004367BB">
      <w:pPr>
        <w:autoSpaceDE w:val="0"/>
        <w:autoSpaceDN w:val="0"/>
        <w:adjustRightInd w:val="0"/>
        <w:ind w:firstLine="709"/>
        <w:jc w:val="both"/>
        <w:rPr>
          <w:sz w:val="28"/>
          <w:szCs w:val="28"/>
        </w:rPr>
      </w:pPr>
      <w:r w:rsidRPr="007760F1">
        <w:rPr>
          <w:sz w:val="28"/>
          <w:szCs w:val="28"/>
        </w:rPr>
        <w:t>осуществляет регистрацию заявления и прилагаемых документов в журнале регистрации входящих заявлений;</w:t>
      </w:r>
    </w:p>
    <w:p w:rsidR="004367BB" w:rsidRPr="007760F1" w:rsidRDefault="004367BB" w:rsidP="004367BB">
      <w:pPr>
        <w:autoSpaceDE w:val="0"/>
        <w:autoSpaceDN w:val="0"/>
        <w:adjustRightInd w:val="0"/>
        <w:ind w:firstLine="709"/>
        <w:jc w:val="both"/>
        <w:rPr>
          <w:sz w:val="28"/>
          <w:szCs w:val="28"/>
        </w:rPr>
      </w:pPr>
      <w:r w:rsidRPr="007760F1">
        <w:rPr>
          <w:sz w:val="28"/>
          <w:szCs w:val="28"/>
        </w:rPr>
        <w:lastRenderedPageBreak/>
        <w:t>выдает расписку в получении представленных документов с указанием их перечня, даты их получения отделом, а также с указанием перечня документов, которые будут получены по межведомственным запросам.</w:t>
      </w:r>
    </w:p>
    <w:p w:rsidR="004367BB" w:rsidRPr="007760F1" w:rsidRDefault="004367BB" w:rsidP="004367BB">
      <w:pPr>
        <w:ind w:firstLine="709"/>
        <w:jc w:val="both"/>
        <w:rPr>
          <w:rFonts w:eastAsia="Calibri"/>
          <w:sz w:val="28"/>
          <w:szCs w:val="28"/>
          <w:lang w:eastAsia="en-US"/>
        </w:rPr>
      </w:pPr>
      <w:r w:rsidRPr="007760F1">
        <w:rPr>
          <w:rFonts w:eastAsia="Calibri"/>
          <w:sz w:val="28"/>
          <w:szCs w:val="28"/>
          <w:lang w:eastAsia="en-US"/>
        </w:rPr>
        <w:t xml:space="preserve">В </w:t>
      </w:r>
      <w:proofErr w:type="gramStart"/>
      <w:r w:rsidRPr="007760F1">
        <w:rPr>
          <w:rFonts w:eastAsia="Calibri"/>
          <w:sz w:val="28"/>
          <w:szCs w:val="28"/>
          <w:lang w:eastAsia="en-US"/>
        </w:rPr>
        <w:t>случае</w:t>
      </w:r>
      <w:proofErr w:type="gramEnd"/>
      <w:r w:rsidRPr="007760F1">
        <w:rPr>
          <w:rFonts w:eastAsia="Calibri"/>
          <w:sz w:val="28"/>
          <w:szCs w:val="28"/>
          <w:lang w:eastAsia="en-US"/>
        </w:rPr>
        <w:t xml:space="preserve">, если заявление и прилагаемые документы представлены заявителем в отдел посредством почтового отправления, расписка в получении таких заявлений и документов направляется </w:t>
      </w:r>
      <w:r w:rsidRPr="007760F1">
        <w:rPr>
          <w:sz w:val="28"/>
          <w:szCs w:val="28"/>
        </w:rPr>
        <w:t xml:space="preserve">специалистом, ответственным за прием и регистрацию заявления, </w:t>
      </w:r>
      <w:r w:rsidRPr="007760F1">
        <w:rPr>
          <w:rFonts w:eastAsia="Calibri"/>
          <w:sz w:val="28"/>
          <w:szCs w:val="28"/>
          <w:lang w:eastAsia="en-US"/>
        </w:rPr>
        <w:t>по указанному в заявлении почтовому адресу в течение рабочего дня, следующего за днем получения отделом документов.</w:t>
      </w:r>
    </w:p>
    <w:p w:rsidR="004367BB" w:rsidRPr="007760F1" w:rsidRDefault="004367BB" w:rsidP="004367BB">
      <w:pPr>
        <w:autoSpaceDE w:val="0"/>
        <w:autoSpaceDN w:val="0"/>
        <w:adjustRightInd w:val="0"/>
        <w:ind w:firstLine="709"/>
        <w:jc w:val="both"/>
        <w:rPr>
          <w:rFonts w:eastAsia="Calibri"/>
          <w:sz w:val="28"/>
          <w:szCs w:val="28"/>
          <w:lang w:eastAsia="en-US"/>
        </w:rPr>
      </w:pPr>
      <w:proofErr w:type="gramStart"/>
      <w:r w:rsidRPr="007760F1">
        <w:rPr>
          <w:rFonts w:eastAsia="Calibri"/>
          <w:sz w:val="28"/>
          <w:szCs w:val="28"/>
          <w:lang w:eastAsia="en-US"/>
        </w:rPr>
        <w:t xml:space="preserve">Получение заявления и прилагаемых документов, представляемых в форме электронных документов, подтверждается </w:t>
      </w:r>
      <w:r w:rsidRPr="007760F1">
        <w:rPr>
          <w:sz w:val="28"/>
          <w:szCs w:val="28"/>
        </w:rPr>
        <w:t>специалистом, ответственным за предоставление муниципальной услуги,</w:t>
      </w:r>
      <w:r w:rsidRPr="007760F1">
        <w:rPr>
          <w:rFonts w:eastAsia="Calibri"/>
          <w:sz w:val="28"/>
          <w:szCs w:val="28"/>
          <w:lang w:eastAsia="en-US"/>
        </w:rPr>
        <w:t xml:space="preserve">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отделом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4367BB" w:rsidRPr="007760F1" w:rsidRDefault="004367BB" w:rsidP="004367BB">
      <w:pPr>
        <w:autoSpaceDE w:val="0"/>
        <w:autoSpaceDN w:val="0"/>
        <w:adjustRightInd w:val="0"/>
        <w:ind w:firstLine="709"/>
        <w:jc w:val="both"/>
        <w:rPr>
          <w:rFonts w:eastAsia="Calibri"/>
          <w:sz w:val="28"/>
          <w:szCs w:val="28"/>
          <w:lang w:eastAsia="en-US"/>
        </w:rPr>
      </w:pPr>
      <w:r w:rsidRPr="007760F1">
        <w:rPr>
          <w:rFonts w:eastAsia="Calibri"/>
          <w:sz w:val="28"/>
          <w:szCs w:val="28"/>
          <w:lang w:eastAsia="en-US"/>
        </w:rPr>
        <w:t>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 Единого портала.</w:t>
      </w:r>
    </w:p>
    <w:p w:rsidR="004367BB" w:rsidRPr="007760F1" w:rsidRDefault="004367BB" w:rsidP="004367BB">
      <w:pPr>
        <w:autoSpaceDE w:val="0"/>
        <w:autoSpaceDN w:val="0"/>
        <w:adjustRightInd w:val="0"/>
        <w:ind w:firstLine="709"/>
        <w:jc w:val="both"/>
        <w:rPr>
          <w:rFonts w:eastAsia="Calibri"/>
          <w:sz w:val="28"/>
          <w:szCs w:val="28"/>
          <w:lang w:eastAsia="en-US"/>
        </w:rPr>
      </w:pPr>
      <w:r w:rsidRPr="007760F1">
        <w:rPr>
          <w:rFonts w:eastAsia="Calibri"/>
          <w:sz w:val="28"/>
          <w:szCs w:val="28"/>
          <w:lang w:eastAsia="en-US"/>
        </w:rPr>
        <w:t>Сообщение о получении заявления и прилагаемых документов направляется заявителю (представителю заявителя) не позднее рабочего дня, следующего за днем поступления заявления в отдел.</w:t>
      </w:r>
    </w:p>
    <w:p w:rsidR="00EB31E1" w:rsidRPr="007760F1" w:rsidRDefault="00EB31E1" w:rsidP="00EB31E1">
      <w:pPr>
        <w:pStyle w:val="22"/>
        <w:autoSpaceDE w:val="0"/>
        <w:autoSpaceDN w:val="0"/>
        <w:adjustRightInd w:val="0"/>
        <w:ind w:left="0" w:firstLine="709"/>
        <w:jc w:val="both"/>
        <w:rPr>
          <w:sz w:val="28"/>
          <w:szCs w:val="28"/>
        </w:rPr>
      </w:pPr>
      <w:r w:rsidRPr="007760F1">
        <w:rPr>
          <w:sz w:val="28"/>
          <w:szCs w:val="28"/>
        </w:rPr>
        <w:t xml:space="preserve">3.2.3. После регистрации заявление направляется для рассмотрения специалисту </w:t>
      </w:r>
      <w:r w:rsidR="003751C1" w:rsidRPr="007760F1">
        <w:rPr>
          <w:sz w:val="28"/>
          <w:szCs w:val="28"/>
        </w:rPr>
        <w:t>отдела</w:t>
      </w:r>
      <w:r w:rsidRPr="007760F1">
        <w:rPr>
          <w:sz w:val="28"/>
          <w:szCs w:val="28"/>
        </w:rPr>
        <w:t>, ответственному за предоставление муниципальной услуги.</w:t>
      </w:r>
    </w:p>
    <w:p w:rsidR="00EB31E1" w:rsidRPr="007760F1" w:rsidRDefault="00EB31E1" w:rsidP="00EB31E1">
      <w:pPr>
        <w:pStyle w:val="22"/>
        <w:autoSpaceDE w:val="0"/>
        <w:autoSpaceDN w:val="0"/>
        <w:adjustRightInd w:val="0"/>
        <w:ind w:left="0" w:firstLine="709"/>
        <w:jc w:val="both"/>
        <w:rPr>
          <w:sz w:val="28"/>
          <w:szCs w:val="28"/>
        </w:rPr>
      </w:pPr>
      <w:r w:rsidRPr="007760F1">
        <w:rPr>
          <w:sz w:val="28"/>
          <w:szCs w:val="28"/>
        </w:rPr>
        <w:t>3.2.4. Максимальный срок административной процедуры составляет 1 рабочий день со дня поступления заявления и приложенных документов.</w:t>
      </w:r>
    </w:p>
    <w:p w:rsidR="00EB31E1" w:rsidRPr="007760F1" w:rsidRDefault="00EB31E1" w:rsidP="00EB31E1">
      <w:pPr>
        <w:pStyle w:val="22"/>
        <w:autoSpaceDE w:val="0"/>
        <w:autoSpaceDN w:val="0"/>
        <w:adjustRightInd w:val="0"/>
        <w:ind w:left="0" w:firstLine="709"/>
        <w:jc w:val="both"/>
        <w:rPr>
          <w:sz w:val="28"/>
          <w:szCs w:val="28"/>
        </w:rPr>
      </w:pPr>
      <w:r w:rsidRPr="007760F1">
        <w:rPr>
          <w:sz w:val="28"/>
          <w:szCs w:val="28"/>
        </w:rPr>
        <w:t>3.2.5. Критерием принятия решения по административной процедуре является поступление заявления и прилагаемых документов, необходимых для предоставления муниципальной услуги.</w:t>
      </w:r>
    </w:p>
    <w:p w:rsidR="00EB31E1" w:rsidRPr="007760F1" w:rsidRDefault="00EB31E1" w:rsidP="00EB31E1">
      <w:pPr>
        <w:pStyle w:val="22"/>
        <w:autoSpaceDE w:val="0"/>
        <w:autoSpaceDN w:val="0"/>
        <w:adjustRightInd w:val="0"/>
        <w:ind w:left="0" w:firstLine="709"/>
        <w:jc w:val="both"/>
        <w:rPr>
          <w:sz w:val="28"/>
          <w:szCs w:val="28"/>
        </w:rPr>
      </w:pPr>
      <w:r w:rsidRPr="007760F1">
        <w:rPr>
          <w:sz w:val="28"/>
          <w:szCs w:val="28"/>
        </w:rPr>
        <w:t>3.2.6. Результатом административной процедуры является передача заявления и документов специалисту</w:t>
      </w:r>
      <w:r w:rsidR="00A459F2">
        <w:rPr>
          <w:sz w:val="28"/>
          <w:szCs w:val="28"/>
        </w:rPr>
        <w:t xml:space="preserve"> отдела</w:t>
      </w:r>
      <w:r w:rsidRPr="007760F1">
        <w:rPr>
          <w:sz w:val="28"/>
          <w:szCs w:val="28"/>
        </w:rPr>
        <w:t>, ответственному за предоставление муниципальной услуги.</w:t>
      </w:r>
    </w:p>
    <w:p w:rsidR="00F31309" w:rsidRPr="007760F1" w:rsidRDefault="00F31309" w:rsidP="0058312F">
      <w:pPr>
        <w:jc w:val="center"/>
        <w:rPr>
          <w:b/>
          <w:sz w:val="28"/>
          <w:szCs w:val="28"/>
        </w:rPr>
      </w:pPr>
    </w:p>
    <w:p w:rsidR="004367BB" w:rsidRPr="007760F1" w:rsidRDefault="0098451D" w:rsidP="0058312F">
      <w:pPr>
        <w:jc w:val="center"/>
        <w:rPr>
          <w:b/>
          <w:sz w:val="28"/>
          <w:szCs w:val="28"/>
        </w:rPr>
      </w:pPr>
      <w:r w:rsidRPr="007760F1">
        <w:rPr>
          <w:b/>
          <w:sz w:val="28"/>
          <w:szCs w:val="28"/>
        </w:rPr>
        <w:t>3.</w:t>
      </w:r>
      <w:r w:rsidR="00E20B0C" w:rsidRPr="007760F1">
        <w:rPr>
          <w:b/>
          <w:sz w:val="28"/>
          <w:szCs w:val="28"/>
        </w:rPr>
        <w:t>3</w:t>
      </w:r>
      <w:r w:rsidRPr="007760F1">
        <w:rPr>
          <w:b/>
          <w:sz w:val="28"/>
          <w:szCs w:val="28"/>
        </w:rPr>
        <w:t xml:space="preserve">. </w:t>
      </w:r>
      <w:r w:rsidR="004367BB" w:rsidRPr="007760F1">
        <w:rPr>
          <w:b/>
          <w:sz w:val="28"/>
          <w:szCs w:val="28"/>
        </w:rPr>
        <w:t xml:space="preserve">Рассмотрение заявления и прилагаемых документов и принятие </w:t>
      </w:r>
    </w:p>
    <w:p w:rsidR="0098451D" w:rsidRPr="007760F1" w:rsidRDefault="004367BB" w:rsidP="0058312F">
      <w:pPr>
        <w:jc w:val="center"/>
        <w:rPr>
          <w:b/>
          <w:sz w:val="28"/>
          <w:szCs w:val="28"/>
        </w:rPr>
      </w:pPr>
      <w:r w:rsidRPr="007760F1">
        <w:rPr>
          <w:b/>
          <w:sz w:val="28"/>
          <w:szCs w:val="28"/>
        </w:rPr>
        <w:t>решения о выдаче (отказе в выдаче) разрешения</w:t>
      </w:r>
    </w:p>
    <w:p w:rsidR="001F09F1" w:rsidRPr="007760F1" w:rsidRDefault="001F09F1" w:rsidP="000D5C68">
      <w:pPr>
        <w:ind w:firstLine="709"/>
        <w:jc w:val="center"/>
        <w:rPr>
          <w:b/>
          <w:sz w:val="28"/>
          <w:szCs w:val="28"/>
        </w:rPr>
      </w:pPr>
    </w:p>
    <w:p w:rsidR="001F09F1" w:rsidRPr="007760F1" w:rsidRDefault="001F09F1" w:rsidP="001F09F1">
      <w:pPr>
        <w:pStyle w:val="ConsPlusNormal"/>
        <w:ind w:firstLine="709"/>
        <w:jc w:val="both"/>
        <w:rPr>
          <w:szCs w:val="28"/>
        </w:rPr>
      </w:pPr>
      <w:bookmarkStart w:id="27" w:name="sub_217"/>
      <w:bookmarkEnd w:id="26"/>
      <w:r w:rsidRPr="007760F1">
        <w:rPr>
          <w:szCs w:val="28"/>
        </w:rPr>
        <w:t>3.3.1. Юридическим фактом, являющимся основанием для начала выполнения административной процедуры, является поступление заявления и прилагаемых к нему документов специалисту</w:t>
      </w:r>
      <w:r w:rsidR="00A459F2">
        <w:rPr>
          <w:szCs w:val="28"/>
        </w:rPr>
        <w:t xml:space="preserve"> отдела</w:t>
      </w:r>
      <w:r w:rsidRPr="007760F1">
        <w:rPr>
          <w:szCs w:val="28"/>
        </w:rPr>
        <w:t>, ответственному за предоставление муниципальной услуги.</w:t>
      </w:r>
    </w:p>
    <w:p w:rsidR="001F09F1" w:rsidRPr="007760F1" w:rsidRDefault="001F09F1" w:rsidP="001F09F1">
      <w:pPr>
        <w:pStyle w:val="ConsPlusNormal"/>
        <w:ind w:firstLine="709"/>
        <w:jc w:val="both"/>
        <w:rPr>
          <w:szCs w:val="28"/>
        </w:rPr>
      </w:pPr>
      <w:r w:rsidRPr="007760F1">
        <w:rPr>
          <w:szCs w:val="28"/>
        </w:rPr>
        <w:t xml:space="preserve">3.3.2. </w:t>
      </w:r>
      <w:proofErr w:type="gramStart"/>
      <w:r w:rsidRPr="007760F1">
        <w:rPr>
          <w:szCs w:val="28"/>
        </w:rPr>
        <w:t>В случае поступления заявления и прилагаемых документов в электронной форме специалист</w:t>
      </w:r>
      <w:r w:rsidR="00A459F2">
        <w:rPr>
          <w:szCs w:val="28"/>
        </w:rPr>
        <w:t xml:space="preserve"> отдела</w:t>
      </w:r>
      <w:r w:rsidRPr="007760F1">
        <w:rPr>
          <w:szCs w:val="28"/>
        </w:rPr>
        <w:t xml:space="preserve">, ответственный за предоставление </w:t>
      </w:r>
      <w:r w:rsidRPr="007760F1">
        <w:rPr>
          <w:szCs w:val="28"/>
        </w:rPr>
        <w:lastRenderedPageBreak/>
        <w:t>муниципальной услуги, в течение 3 рабочих дней со дня регистрации заявления и документов проводит проверку усиленной квалифицированной электронной подписи, которой подписаны заявление и прилагаемые документы.</w:t>
      </w:r>
      <w:proofErr w:type="gramEnd"/>
    </w:p>
    <w:p w:rsidR="001F09F1" w:rsidRPr="007760F1" w:rsidRDefault="001F09F1" w:rsidP="001F09F1">
      <w:pPr>
        <w:pStyle w:val="ConsPlusNormal"/>
        <w:ind w:firstLine="709"/>
        <w:jc w:val="both"/>
        <w:rPr>
          <w:szCs w:val="28"/>
        </w:rPr>
      </w:pPr>
      <w:r w:rsidRPr="007760F1">
        <w:rPr>
          <w:szCs w:val="28"/>
        </w:rPr>
        <w:t>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1F09F1" w:rsidRPr="007760F1" w:rsidRDefault="001F09F1" w:rsidP="001F09F1">
      <w:pPr>
        <w:pStyle w:val="ConsPlusNormal"/>
        <w:ind w:firstLine="709"/>
        <w:jc w:val="both"/>
        <w:rPr>
          <w:szCs w:val="28"/>
        </w:rPr>
      </w:pPr>
      <w:r w:rsidRPr="007760F1">
        <w:rPr>
          <w:szCs w:val="28"/>
        </w:rPr>
        <w:t>Если в случае проверки усиленной квалифицированной электронной подписи установлено несоблюдение условий признания ее действительности, специалист</w:t>
      </w:r>
      <w:r w:rsidR="00A459F2">
        <w:rPr>
          <w:szCs w:val="28"/>
        </w:rPr>
        <w:t xml:space="preserve"> отдела</w:t>
      </w:r>
      <w:r w:rsidRPr="007760F1">
        <w:rPr>
          <w:szCs w:val="28"/>
        </w:rPr>
        <w:t>, ответственный за предоставление муниципальной услуги, в течение 1 рабочего дня со дня окончания указанной проверки:</w:t>
      </w:r>
    </w:p>
    <w:p w:rsidR="001F09F1" w:rsidRPr="007760F1" w:rsidRDefault="00A459F2" w:rsidP="001F09F1">
      <w:pPr>
        <w:pStyle w:val="ConsPlusNormal"/>
        <w:ind w:firstLine="709"/>
        <w:jc w:val="both"/>
        <w:rPr>
          <w:szCs w:val="28"/>
        </w:rPr>
      </w:pPr>
      <w:r>
        <w:rPr>
          <w:szCs w:val="28"/>
        </w:rPr>
        <w:t>подготавливает</w:t>
      </w:r>
      <w:r w:rsidR="001F09F1" w:rsidRPr="007760F1">
        <w:rPr>
          <w:szCs w:val="28"/>
        </w:rPr>
        <w:t xml:space="preserve"> уведомление об отказе в принятии заявления и прилагаемых документов с указанием причин отказа за подписью начальника отдела;</w:t>
      </w:r>
    </w:p>
    <w:p w:rsidR="001F09F1" w:rsidRPr="007760F1" w:rsidRDefault="001F09F1" w:rsidP="001F09F1">
      <w:pPr>
        <w:pStyle w:val="ConsPlusNormal"/>
        <w:ind w:firstLine="709"/>
        <w:jc w:val="both"/>
        <w:rPr>
          <w:szCs w:val="28"/>
        </w:rPr>
      </w:pPr>
      <w:r w:rsidRPr="007760F1">
        <w:rPr>
          <w:szCs w:val="28"/>
        </w:rPr>
        <w:t>направляет заявителю указанное уведомление в электронной форме, подписанное усиленной квалифицированной электронной подписью начальника отдела, по адресу электронной почты заявителя.</w:t>
      </w:r>
    </w:p>
    <w:p w:rsidR="001F09F1" w:rsidRPr="007760F1" w:rsidRDefault="001F09F1" w:rsidP="001F09F1">
      <w:pPr>
        <w:pStyle w:val="ConsPlusNormal"/>
        <w:ind w:firstLine="709"/>
        <w:jc w:val="both"/>
        <w:rPr>
          <w:szCs w:val="28"/>
        </w:rPr>
      </w:pPr>
      <w:r w:rsidRPr="007760F1">
        <w:rPr>
          <w:szCs w:val="28"/>
        </w:rPr>
        <w:t>После получения уведомления заявитель, устранив нарушения, которые послужили основанием для отказа в приеме к рассмотрению первичного обращения, вправе обратиться повторно с заявлением о предоставлении муниципальной услуги.</w:t>
      </w:r>
    </w:p>
    <w:p w:rsidR="001F09F1" w:rsidRPr="007760F1" w:rsidRDefault="001F09F1" w:rsidP="001F09F1">
      <w:pPr>
        <w:pStyle w:val="ConsPlusNormal"/>
        <w:ind w:firstLine="709"/>
        <w:jc w:val="both"/>
        <w:rPr>
          <w:szCs w:val="28"/>
        </w:rPr>
      </w:pPr>
      <w:r w:rsidRPr="007760F1">
        <w:rPr>
          <w:szCs w:val="28"/>
        </w:rPr>
        <w:t xml:space="preserve">В течение 7 дней со дня поступления заявления и предоставленных документов в </w:t>
      </w:r>
      <w:r w:rsidR="00D867D6" w:rsidRPr="007760F1">
        <w:rPr>
          <w:szCs w:val="28"/>
        </w:rPr>
        <w:t>отдел,</w:t>
      </w:r>
      <w:r w:rsidRPr="007760F1">
        <w:rPr>
          <w:szCs w:val="28"/>
        </w:rPr>
        <w:t xml:space="preserve"> специалист</w:t>
      </w:r>
      <w:r w:rsidR="00A459F2">
        <w:rPr>
          <w:szCs w:val="28"/>
        </w:rPr>
        <w:t xml:space="preserve"> отдела</w:t>
      </w:r>
      <w:r w:rsidRPr="007760F1">
        <w:rPr>
          <w:szCs w:val="28"/>
        </w:rPr>
        <w:t>, ответственный за предоставление муниципальной услуги, подготавливает сопроводительное письмо о возврате заявления и предоставленных документов в случае, если такое заявление не соответствует требованиям, установленным пунктом 2.9</w:t>
      </w:r>
      <w:r w:rsidR="003E7DD5">
        <w:rPr>
          <w:szCs w:val="28"/>
        </w:rPr>
        <w:t>.2</w:t>
      </w:r>
      <w:r w:rsidRPr="007760F1">
        <w:rPr>
          <w:szCs w:val="28"/>
        </w:rPr>
        <w:t xml:space="preserve"> настоящего административного регламента. При этом в сопроводительном письме указываются причины возврата заявления и предоставленных документов.</w:t>
      </w:r>
    </w:p>
    <w:p w:rsidR="001F09F1" w:rsidRPr="007760F1" w:rsidRDefault="00D867D6" w:rsidP="001F09F1">
      <w:pPr>
        <w:pStyle w:val="ConsPlusNormal"/>
        <w:ind w:firstLine="709"/>
        <w:jc w:val="both"/>
        <w:rPr>
          <w:szCs w:val="28"/>
        </w:rPr>
      </w:pPr>
      <w:r w:rsidRPr="007760F1">
        <w:rPr>
          <w:szCs w:val="28"/>
        </w:rPr>
        <w:t>Начальник отдела</w:t>
      </w:r>
      <w:r w:rsidR="001F09F1" w:rsidRPr="007760F1">
        <w:rPr>
          <w:szCs w:val="28"/>
        </w:rPr>
        <w:t xml:space="preserve"> подписывает </w:t>
      </w:r>
      <w:r w:rsidR="00A459F2">
        <w:rPr>
          <w:szCs w:val="28"/>
        </w:rPr>
        <w:t>сопроводительное</w:t>
      </w:r>
      <w:r w:rsidR="001F09F1" w:rsidRPr="007760F1">
        <w:rPr>
          <w:szCs w:val="28"/>
        </w:rPr>
        <w:t xml:space="preserve"> письм</w:t>
      </w:r>
      <w:r w:rsidR="00A459F2">
        <w:rPr>
          <w:szCs w:val="28"/>
        </w:rPr>
        <w:t>о</w:t>
      </w:r>
      <w:r w:rsidR="001F09F1" w:rsidRPr="007760F1">
        <w:rPr>
          <w:szCs w:val="28"/>
        </w:rPr>
        <w:t xml:space="preserve"> не позднее 1 рабочего дня со дня передачи на подпись и передает его </w:t>
      </w:r>
      <w:r w:rsidRPr="007760F1">
        <w:rPr>
          <w:szCs w:val="28"/>
        </w:rPr>
        <w:t>специалисту</w:t>
      </w:r>
      <w:r w:rsidR="00A459F2">
        <w:rPr>
          <w:szCs w:val="28"/>
        </w:rPr>
        <w:t xml:space="preserve"> отдела</w:t>
      </w:r>
      <w:r w:rsidR="001F09F1" w:rsidRPr="007760F1">
        <w:rPr>
          <w:szCs w:val="28"/>
        </w:rPr>
        <w:t>, ответственному за предоставление муниципальной услуги, для выдачи заявителю.</w:t>
      </w:r>
    </w:p>
    <w:p w:rsidR="001F09F1" w:rsidRDefault="001F09F1" w:rsidP="001F09F1">
      <w:pPr>
        <w:pStyle w:val="ConsPlusNormal"/>
        <w:ind w:firstLine="709"/>
        <w:jc w:val="both"/>
        <w:rPr>
          <w:szCs w:val="28"/>
        </w:rPr>
      </w:pPr>
      <w:r w:rsidRPr="007760F1">
        <w:rPr>
          <w:szCs w:val="28"/>
        </w:rPr>
        <w:t xml:space="preserve">3.3.3. </w:t>
      </w:r>
      <w:proofErr w:type="gramStart"/>
      <w:r w:rsidRPr="007760F1">
        <w:rPr>
          <w:szCs w:val="28"/>
        </w:rPr>
        <w:t>В случае поступления заявления и прилагаемых документов на бумажном носителе, а также в случае, если в результате проверки электронной подписи установлено соблюдение условий признания ее действительности (при поступлении заявления и прилагаемых документов в электронном виде), специалист</w:t>
      </w:r>
      <w:r w:rsidR="00A459F2">
        <w:rPr>
          <w:szCs w:val="28"/>
        </w:rPr>
        <w:t xml:space="preserve"> отдела</w:t>
      </w:r>
      <w:r w:rsidRPr="007760F1">
        <w:rPr>
          <w:szCs w:val="28"/>
        </w:rPr>
        <w:t xml:space="preserve">, ответственный за предоставление муниципальной услуги, в течение 3 рабочих дней в случае, если заявитель по </w:t>
      </w:r>
      <w:r w:rsidRPr="007760F1">
        <w:rPr>
          <w:szCs w:val="28"/>
        </w:rPr>
        <w:lastRenderedPageBreak/>
        <w:t xml:space="preserve">своему усмотрению не представил документы, указанные в </w:t>
      </w:r>
      <w:hyperlink w:anchor="P195" w:history="1">
        <w:r w:rsidRPr="007760F1">
          <w:rPr>
            <w:szCs w:val="28"/>
          </w:rPr>
          <w:t>пункте</w:t>
        </w:r>
        <w:proofErr w:type="gramEnd"/>
        <w:r w:rsidRPr="007760F1">
          <w:rPr>
            <w:szCs w:val="28"/>
          </w:rPr>
          <w:t xml:space="preserve"> 2.</w:t>
        </w:r>
      </w:hyperlink>
      <w:r w:rsidRPr="007760F1">
        <w:rPr>
          <w:szCs w:val="28"/>
        </w:rPr>
        <w:t xml:space="preserve">7.1 настоящего административного регламента, или представил их с нарушением </w:t>
      </w:r>
      <w:proofErr w:type="gramStart"/>
      <w:r w:rsidRPr="007760F1">
        <w:rPr>
          <w:szCs w:val="28"/>
        </w:rPr>
        <w:t>требований, установленных 2.7.1 настояще</w:t>
      </w:r>
      <w:r w:rsidR="00B12024">
        <w:rPr>
          <w:szCs w:val="28"/>
        </w:rPr>
        <w:t>го административного регламента</w:t>
      </w:r>
      <w:r w:rsidRPr="007760F1">
        <w:rPr>
          <w:szCs w:val="28"/>
        </w:rPr>
        <w:t xml:space="preserve"> обеспечивает</w:t>
      </w:r>
      <w:proofErr w:type="gramEnd"/>
      <w:r w:rsidRPr="007760F1">
        <w:rPr>
          <w:szCs w:val="28"/>
        </w:rPr>
        <w:t xml:space="preserve"> направление межведомственных запросов для получения сведений.</w:t>
      </w:r>
    </w:p>
    <w:p w:rsidR="00993C1E" w:rsidRPr="001F028D" w:rsidRDefault="00357DFD" w:rsidP="00993C1E">
      <w:pPr>
        <w:pStyle w:val="ConsPlusNormal"/>
        <w:ind w:right="-1" w:firstLine="709"/>
        <w:jc w:val="both"/>
        <w:rPr>
          <w:szCs w:val="28"/>
        </w:rPr>
      </w:pPr>
      <w:r>
        <w:rPr>
          <w:szCs w:val="28"/>
        </w:rPr>
        <w:t>3</w:t>
      </w:r>
      <w:r w:rsidR="00993C1E" w:rsidRPr="001F028D">
        <w:rPr>
          <w:szCs w:val="28"/>
        </w:rPr>
        <w:t>.</w:t>
      </w:r>
      <w:r>
        <w:rPr>
          <w:szCs w:val="28"/>
        </w:rPr>
        <w:t>3</w:t>
      </w:r>
      <w:r w:rsidR="00993C1E" w:rsidRPr="001F028D">
        <w:rPr>
          <w:szCs w:val="28"/>
        </w:rPr>
        <w:t>.</w:t>
      </w:r>
      <w:r>
        <w:rPr>
          <w:szCs w:val="28"/>
        </w:rPr>
        <w:t>4</w:t>
      </w:r>
      <w:r w:rsidR="00993C1E" w:rsidRPr="001F028D">
        <w:rPr>
          <w:szCs w:val="28"/>
        </w:rPr>
        <w:t xml:space="preserve">. </w:t>
      </w:r>
      <w:r w:rsidR="00B12024" w:rsidRPr="001F028D">
        <w:rPr>
          <w:szCs w:val="28"/>
        </w:rPr>
        <w:t>Специалист отдела, ответственный за предоставление муниципальной услуги,</w:t>
      </w:r>
      <w:r w:rsidR="00993C1E" w:rsidRPr="001F028D">
        <w:rPr>
          <w:szCs w:val="28"/>
        </w:rPr>
        <w:t xml:space="preserve"> согласовывает заявление с:</w:t>
      </w:r>
    </w:p>
    <w:p w:rsidR="00993C1E" w:rsidRPr="001F028D" w:rsidRDefault="00993C1E" w:rsidP="00993C1E">
      <w:pPr>
        <w:pStyle w:val="ConsPlusNormal"/>
        <w:ind w:firstLine="709"/>
        <w:jc w:val="both"/>
        <w:rPr>
          <w:szCs w:val="28"/>
        </w:rPr>
      </w:pPr>
      <w:r w:rsidRPr="001F028D">
        <w:rPr>
          <w:szCs w:val="28"/>
        </w:rPr>
        <w:t xml:space="preserve">Вологодским центром организации воздушного движения филиала «Аэронавигация </w:t>
      </w:r>
      <w:proofErr w:type="spellStart"/>
      <w:r w:rsidRPr="001F028D">
        <w:rPr>
          <w:szCs w:val="28"/>
        </w:rPr>
        <w:t>Северо-Запада</w:t>
      </w:r>
      <w:proofErr w:type="spellEnd"/>
      <w:r w:rsidRPr="001F028D">
        <w:rPr>
          <w:szCs w:val="28"/>
        </w:rPr>
        <w:t>» Федерального государственного унитарного предприятия «Государственная корпорация по организации воздушного движения Российской Федерации»;</w:t>
      </w:r>
    </w:p>
    <w:p w:rsidR="00993C1E" w:rsidRPr="001F028D" w:rsidRDefault="00993C1E" w:rsidP="00993C1E">
      <w:pPr>
        <w:pStyle w:val="ConsPlusNormal"/>
        <w:ind w:firstLine="709"/>
        <w:jc w:val="both"/>
        <w:rPr>
          <w:szCs w:val="28"/>
        </w:rPr>
      </w:pPr>
      <w:r w:rsidRPr="001F028D">
        <w:rPr>
          <w:szCs w:val="28"/>
        </w:rPr>
        <w:t>Управлением Федеральной службы безопасности Российской Федерации по Вологодской области;</w:t>
      </w:r>
    </w:p>
    <w:p w:rsidR="00993C1E" w:rsidRPr="001F028D" w:rsidRDefault="00993C1E" w:rsidP="00993C1E">
      <w:pPr>
        <w:pStyle w:val="ConsPlusNormal"/>
        <w:ind w:firstLine="709"/>
        <w:jc w:val="both"/>
        <w:rPr>
          <w:szCs w:val="28"/>
        </w:rPr>
      </w:pPr>
      <w:r w:rsidRPr="001F028D">
        <w:rPr>
          <w:szCs w:val="28"/>
        </w:rPr>
        <w:t>территориальным органом Управления Министерства внутренних дел Российской Федерации;</w:t>
      </w:r>
    </w:p>
    <w:p w:rsidR="00993C1E" w:rsidRPr="001F028D" w:rsidRDefault="00993C1E" w:rsidP="00993C1E">
      <w:pPr>
        <w:pStyle w:val="ConsPlusNormal"/>
        <w:ind w:firstLine="709"/>
        <w:jc w:val="both"/>
        <w:rPr>
          <w:szCs w:val="28"/>
        </w:rPr>
      </w:pPr>
      <w:r w:rsidRPr="001F028D">
        <w:rPr>
          <w:szCs w:val="28"/>
        </w:rPr>
        <w:t>Вологодским линейным отделом Министерства внутренних дел Российской Федерации на транспорте;</w:t>
      </w:r>
    </w:p>
    <w:p w:rsidR="00993C1E" w:rsidRPr="007760F1" w:rsidRDefault="00993C1E" w:rsidP="00993C1E">
      <w:pPr>
        <w:pStyle w:val="ConsPlusNormal"/>
        <w:ind w:firstLine="709"/>
        <w:jc w:val="both"/>
        <w:rPr>
          <w:szCs w:val="28"/>
        </w:rPr>
      </w:pPr>
      <w:r w:rsidRPr="001F028D">
        <w:rPr>
          <w:color w:val="000000"/>
          <w:szCs w:val="28"/>
        </w:rPr>
        <w:t>Управлением Федеральной службы исполнения наказаний Российской Федерации по Вологодской области.</w:t>
      </w:r>
    </w:p>
    <w:p w:rsidR="001F09F1" w:rsidRPr="007760F1" w:rsidRDefault="00357DFD" w:rsidP="001F09F1">
      <w:pPr>
        <w:pStyle w:val="ConsPlusNormal"/>
        <w:ind w:firstLine="709"/>
        <w:jc w:val="both"/>
        <w:rPr>
          <w:szCs w:val="28"/>
        </w:rPr>
      </w:pPr>
      <w:r>
        <w:rPr>
          <w:szCs w:val="28"/>
        </w:rPr>
        <w:t>3.3.5</w:t>
      </w:r>
      <w:r w:rsidR="001F09F1" w:rsidRPr="007760F1">
        <w:rPr>
          <w:szCs w:val="28"/>
        </w:rPr>
        <w:t>. Специалист</w:t>
      </w:r>
      <w:r w:rsidR="00A459F2">
        <w:rPr>
          <w:szCs w:val="28"/>
        </w:rPr>
        <w:t xml:space="preserve"> отдела</w:t>
      </w:r>
      <w:r w:rsidR="001F09F1" w:rsidRPr="007760F1">
        <w:rPr>
          <w:szCs w:val="28"/>
        </w:rPr>
        <w:t>, ответственный за предоставление муниципальной услуги, рассматривает поступившее заявление и предоставленные документы, проверяет наличие или отсутствие оснований, предусмотренных пунктом 2.10.2 настоящего административного регламента, и в случае:</w:t>
      </w:r>
    </w:p>
    <w:p w:rsidR="001F09F1" w:rsidRPr="007760F1" w:rsidRDefault="001F09F1" w:rsidP="00C6134B">
      <w:pPr>
        <w:ind w:firstLine="709"/>
        <w:jc w:val="both"/>
        <w:rPr>
          <w:sz w:val="28"/>
          <w:szCs w:val="28"/>
        </w:rPr>
      </w:pPr>
      <w:proofErr w:type="gramStart"/>
      <w:r w:rsidRPr="007760F1">
        <w:rPr>
          <w:sz w:val="28"/>
          <w:szCs w:val="28"/>
        </w:rPr>
        <w:t xml:space="preserve">отсутствия оснований, предусмотренных пунктом 2.10.2 настоящего административного регламента, </w:t>
      </w:r>
      <w:r w:rsidR="003415BA">
        <w:rPr>
          <w:sz w:val="28"/>
          <w:szCs w:val="28"/>
        </w:rPr>
        <w:t>под</w:t>
      </w:r>
      <w:r w:rsidRPr="007760F1">
        <w:rPr>
          <w:sz w:val="28"/>
          <w:szCs w:val="28"/>
        </w:rPr>
        <w:t>гот</w:t>
      </w:r>
      <w:r w:rsidR="003415BA">
        <w:rPr>
          <w:sz w:val="28"/>
          <w:szCs w:val="28"/>
        </w:rPr>
        <w:t>авливает</w:t>
      </w:r>
      <w:r w:rsidRPr="007760F1">
        <w:rPr>
          <w:sz w:val="28"/>
          <w:szCs w:val="28"/>
        </w:rPr>
        <w:t xml:space="preserve"> </w:t>
      </w:r>
      <w:r w:rsidR="00BF44BA" w:rsidRPr="007760F1">
        <w:rPr>
          <w:sz w:val="28"/>
          <w:szCs w:val="28"/>
        </w:rPr>
        <w:t>разрешение</w:t>
      </w:r>
      <w:r w:rsidR="00C6134B" w:rsidRPr="007760F1">
        <w:rPr>
          <w:sz w:val="28"/>
          <w:szCs w:val="28"/>
        </w:rPr>
        <w:t xml:space="preserve"> </w:t>
      </w:r>
      <w:r w:rsidR="00C6134B" w:rsidRPr="007760F1">
        <w:rPr>
          <w:rFonts w:eastAsia="Calibri"/>
          <w:kern w:val="2"/>
          <w:sz w:val="28"/>
          <w:szCs w:val="28"/>
        </w:rPr>
        <w:t xml:space="preserve">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Череповецкого муниципального района, а также на посадку (взлет) на расположенные в границах Череповецкого муниципального района площадки, сведения о которых не опубликованы в документах аэронавигационной информации </w:t>
      </w:r>
      <w:r w:rsidRPr="007760F1">
        <w:rPr>
          <w:sz w:val="28"/>
          <w:szCs w:val="28"/>
        </w:rPr>
        <w:t>с соответствующим сопроводительным письмом</w:t>
      </w:r>
      <w:r w:rsidR="00BF44BA" w:rsidRPr="007760F1">
        <w:rPr>
          <w:sz w:val="28"/>
          <w:szCs w:val="28"/>
        </w:rPr>
        <w:t xml:space="preserve"> и направляет</w:t>
      </w:r>
      <w:proofErr w:type="gramEnd"/>
      <w:r w:rsidR="00BF44BA" w:rsidRPr="007760F1">
        <w:rPr>
          <w:sz w:val="28"/>
          <w:szCs w:val="28"/>
        </w:rPr>
        <w:t xml:space="preserve"> их начальнику отдела</w:t>
      </w:r>
      <w:r w:rsidRPr="007760F1">
        <w:rPr>
          <w:sz w:val="28"/>
          <w:szCs w:val="28"/>
        </w:rPr>
        <w:t xml:space="preserve"> на подпись;</w:t>
      </w:r>
    </w:p>
    <w:p w:rsidR="001F09F1" w:rsidRPr="007760F1" w:rsidRDefault="001F09F1" w:rsidP="001F09F1">
      <w:pPr>
        <w:pStyle w:val="ConsPlusNormal"/>
        <w:ind w:firstLine="709"/>
        <w:jc w:val="both"/>
        <w:rPr>
          <w:szCs w:val="28"/>
        </w:rPr>
      </w:pPr>
      <w:r w:rsidRPr="007760F1">
        <w:rPr>
          <w:szCs w:val="28"/>
        </w:rPr>
        <w:t xml:space="preserve">наличия оснований, предусмотренных пунктом 2.10.2 настоящего административного регламента, </w:t>
      </w:r>
      <w:r w:rsidR="003415BA">
        <w:rPr>
          <w:szCs w:val="28"/>
        </w:rPr>
        <w:t>под</w:t>
      </w:r>
      <w:r w:rsidRPr="007760F1">
        <w:rPr>
          <w:szCs w:val="28"/>
        </w:rPr>
        <w:t>гот</w:t>
      </w:r>
      <w:r w:rsidR="003415BA">
        <w:rPr>
          <w:szCs w:val="28"/>
        </w:rPr>
        <w:t>авливает</w:t>
      </w:r>
      <w:r w:rsidRPr="007760F1">
        <w:rPr>
          <w:szCs w:val="28"/>
        </w:rPr>
        <w:t xml:space="preserve"> </w:t>
      </w:r>
      <w:r w:rsidR="00C6134B" w:rsidRPr="007760F1">
        <w:rPr>
          <w:szCs w:val="28"/>
        </w:rPr>
        <w:t>уведомление</w:t>
      </w:r>
      <w:r w:rsidRPr="007760F1">
        <w:rPr>
          <w:szCs w:val="28"/>
        </w:rPr>
        <w:t xml:space="preserve"> об отказе в предоставлении муниципальной услуги с обоснованием причин отказа с соответствующим сопроводительным письмом и направляет их начальнику отдела на подпись.</w:t>
      </w:r>
    </w:p>
    <w:p w:rsidR="001F09F1" w:rsidRPr="007760F1" w:rsidRDefault="001F09F1" w:rsidP="001F09F1">
      <w:pPr>
        <w:pStyle w:val="ConsPlusNormal"/>
        <w:ind w:firstLine="709"/>
        <w:jc w:val="both"/>
        <w:rPr>
          <w:szCs w:val="28"/>
        </w:rPr>
      </w:pPr>
      <w:r w:rsidRPr="007760F1">
        <w:rPr>
          <w:szCs w:val="28"/>
        </w:rPr>
        <w:t xml:space="preserve">Вышеперечисленные </w:t>
      </w:r>
      <w:r w:rsidR="003415BA">
        <w:rPr>
          <w:szCs w:val="28"/>
        </w:rPr>
        <w:t>документы</w:t>
      </w:r>
      <w:r w:rsidRPr="007760F1">
        <w:rPr>
          <w:szCs w:val="28"/>
        </w:rPr>
        <w:t xml:space="preserve"> подписываются начальником отдела не позднее 1 рабочего дня со дня их передачи на подпись.</w:t>
      </w:r>
    </w:p>
    <w:p w:rsidR="001F09F1" w:rsidRPr="007760F1" w:rsidRDefault="00357DFD" w:rsidP="001F09F1">
      <w:pPr>
        <w:pStyle w:val="ConsPlusNormal"/>
        <w:ind w:firstLine="709"/>
        <w:jc w:val="both"/>
        <w:rPr>
          <w:szCs w:val="28"/>
        </w:rPr>
      </w:pPr>
      <w:r>
        <w:rPr>
          <w:szCs w:val="28"/>
        </w:rPr>
        <w:t>3.3.6</w:t>
      </w:r>
      <w:r w:rsidR="001F09F1" w:rsidRPr="007760F1">
        <w:rPr>
          <w:szCs w:val="28"/>
        </w:rPr>
        <w:t>. Максимальный срок выполнения административной процедуры составляет 2</w:t>
      </w:r>
      <w:r w:rsidR="00C20E8E" w:rsidRPr="007760F1">
        <w:rPr>
          <w:szCs w:val="28"/>
        </w:rPr>
        <w:t>7</w:t>
      </w:r>
      <w:r w:rsidR="001F09F1" w:rsidRPr="007760F1">
        <w:rPr>
          <w:szCs w:val="28"/>
        </w:rPr>
        <w:t xml:space="preserve"> календарных дн</w:t>
      </w:r>
      <w:r w:rsidR="00B12024">
        <w:rPr>
          <w:szCs w:val="28"/>
        </w:rPr>
        <w:t>ей</w:t>
      </w:r>
      <w:r w:rsidR="001F09F1" w:rsidRPr="007760F1">
        <w:rPr>
          <w:szCs w:val="28"/>
        </w:rPr>
        <w:t xml:space="preserve"> со дня регистрации заявления и прилагаемых документов.</w:t>
      </w:r>
    </w:p>
    <w:p w:rsidR="001F09F1" w:rsidRPr="007760F1" w:rsidRDefault="001F09F1" w:rsidP="001F09F1">
      <w:pPr>
        <w:pStyle w:val="ConsPlusNormal"/>
        <w:ind w:firstLine="709"/>
        <w:jc w:val="both"/>
        <w:rPr>
          <w:szCs w:val="28"/>
        </w:rPr>
      </w:pPr>
      <w:r w:rsidRPr="007760F1">
        <w:rPr>
          <w:szCs w:val="28"/>
        </w:rPr>
        <w:lastRenderedPageBreak/>
        <w:t>3.3.</w:t>
      </w:r>
      <w:r w:rsidR="00357DFD">
        <w:rPr>
          <w:szCs w:val="28"/>
        </w:rPr>
        <w:t>7</w:t>
      </w:r>
      <w:r w:rsidRPr="007760F1">
        <w:rPr>
          <w:szCs w:val="28"/>
        </w:rPr>
        <w:t xml:space="preserve">. Критериями принятия решения в рамках выполнения административной процедуры являются: </w:t>
      </w:r>
    </w:p>
    <w:p w:rsidR="001F09F1" w:rsidRPr="007760F1" w:rsidRDefault="001F09F1" w:rsidP="001F09F1">
      <w:pPr>
        <w:pStyle w:val="ConsPlusNormal"/>
        <w:ind w:firstLine="709"/>
        <w:jc w:val="both"/>
        <w:rPr>
          <w:szCs w:val="28"/>
        </w:rPr>
      </w:pPr>
      <w:r w:rsidRPr="007760F1">
        <w:rPr>
          <w:szCs w:val="28"/>
        </w:rPr>
        <w:t xml:space="preserve">наличие полного пакета документов; </w:t>
      </w:r>
    </w:p>
    <w:p w:rsidR="001F09F1" w:rsidRPr="007760F1" w:rsidRDefault="001F09F1" w:rsidP="001F09F1">
      <w:pPr>
        <w:pStyle w:val="ConsPlusNormal"/>
        <w:ind w:firstLine="709"/>
        <w:jc w:val="both"/>
        <w:rPr>
          <w:szCs w:val="28"/>
        </w:rPr>
      </w:pPr>
      <w:r w:rsidRPr="007760F1">
        <w:rPr>
          <w:szCs w:val="28"/>
        </w:rPr>
        <w:t xml:space="preserve">соблюдение требований </w:t>
      </w:r>
      <w:hyperlink w:anchor="P222" w:history="1">
        <w:r w:rsidRPr="007760F1">
          <w:rPr>
            <w:szCs w:val="28"/>
          </w:rPr>
          <w:t>пункта 2.8</w:t>
        </w:r>
      </w:hyperlink>
      <w:r w:rsidRPr="007760F1">
        <w:rPr>
          <w:szCs w:val="28"/>
        </w:rPr>
        <w:t xml:space="preserve"> настоящего административного регламента.</w:t>
      </w:r>
    </w:p>
    <w:p w:rsidR="001F09F1" w:rsidRPr="007760F1" w:rsidRDefault="001F09F1" w:rsidP="001F09F1">
      <w:pPr>
        <w:pStyle w:val="ConsPlusNormal"/>
        <w:ind w:firstLine="709"/>
        <w:jc w:val="both"/>
        <w:rPr>
          <w:szCs w:val="28"/>
        </w:rPr>
      </w:pPr>
      <w:r w:rsidRPr="007760F1">
        <w:rPr>
          <w:szCs w:val="28"/>
        </w:rPr>
        <w:t>3.3.</w:t>
      </w:r>
      <w:r w:rsidR="00357DFD">
        <w:rPr>
          <w:szCs w:val="28"/>
        </w:rPr>
        <w:t>8</w:t>
      </w:r>
      <w:r w:rsidRPr="007760F1">
        <w:rPr>
          <w:szCs w:val="28"/>
        </w:rPr>
        <w:t>. Результатом выполнения административной процедуры является:</w:t>
      </w:r>
    </w:p>
    <w:p w:rsidR="001F09F1" w:rsidRDefault="00C6134B" w:rsidP="00C6134B">
      <w:pPr>
        <w:ind w:firstLine="709"/>
        <w:jc w:val="both"/>
        <w:rPr>
          <w:sz w:val="28"/>
          <w:szCs w:val="28"/>
        </w:rPr>
      </w:pPr>
      <w:proofErr w:type="gramStart"/>
      <w:r w:rsidRPr="007760F1">
        <w:rPr>
          <w:sz w:val="28"/>
          <w:szCs w:val="28"/>
        </w:rPr>
        <w:t>разрешени</w:t>
      </w:r>
      <w:r w:rsidR="003415BA">
        <w:rPr>
          <w:sz w:val="28"/>
          <w:szCs w:val="28"/>
        </w:rPr>
        <w:t>е</w:t>
      </w:r>
      <w:r w:rsidRPr="007760F1">
        <w:rPr>
          <w:sz w:val="28"/>
          <w:szCs w:val="28"/>
        </w:rPr>
        <w:t xml:space="preserve"> </w:t>
      </w:r>
      <w:r w:rsidRPr="007760F1">
        <w:rPr>
          <w:rFonts w:eastAsia="Calibri"/>
          <w:kern w:val="2"/>
          <w:sz w:val="28"/>
          <w:szCs w:val="28"/>
        </w:rPr>
        <w:t>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Череповецкого муниципального района, а также на посадку (взлет) на расположенные в границах Череповецкого муниципального района площадки, сведения о которых не опубликованы в документах аэронавигационной информации</w:t>
      </w:r>
      <w:r w:rsidR="001F09F1" w:rsidRPr="007760F1">
        <w:rPr>
          <w:sz w:val="28"/>
          <w:szCs w:val="28"/>
        </w:rPr>
        <w:t xml:space="preserve"> и соответствующего сопроводительного письма</w:t>
      </w:r>
      <w:r w:rsidR="00CC19D6">
        <w:rPr>
          <w:sz w:val="28"/>
          <w:szCs w:val="28"/>
        </w:rPr>
        <w:t xml:space="preserve"> (приложение 2 к настоящему административному регламенту)</w:t>
      </w:r>
      <w:r w:rsidR="001F09F1" w:rsidRPr="007760F1">
        <w:rPr>
          <w:sz w:val="28"/>
          <w:szCs w:val="28"/>
        </w:rPr>
        <w:t>;</w:t>
      </w:r>
      <w:proofErr w:type="gramEnd"/>
    </w:p>
    <w:p w:rsidR="003415BA" w:rsidRPr="007760F1" w:rsidRDefault="003415BA" w:rsidP="003415BA">
      <w:pPr>
        <w:pStyle w:val="ConsPlusNormal"/>
        <w:ind w:firstLine="720"/>
        <w:jc w:val="both"/>
        <w:rPr>
          <w:szCs w:val="28"/>
        </w:rPr>
      </w:pPr>
      <w:r w:rsidRPr="007760F1">
        <w:rPr>
          <w:szCs w:val="28"/>
        </w:rPr>
        <w:t xml:space="preserve">уведомление об отказе в предоставлении муниципальной услуги и подписание соответствующего сопроводительного письма; </w:t>
      </w:r>
    </w:p>
    <w:p w:rsidR="001F09F1" w:rsidRPr="007760F1" w:rsidRDefault="001F09F1" w:rsidP="001F09F1">
      <w:pPr>
        <w:pStyle w:val="ConsPlusNormal"/>
        <w:ind w:firstLine="720"/>
        <w:rPr>
          <w:szCs w:val="28"/>
        </w:rPr>
      </w:pPr>
      <w:r w:rsidRPr="007760F1">
        <w:rPr>
          <w:szCs w:val="28"/>
        </w:rPr>
        <w:t>письм</w:t>
      </w:r>
      <w:r w:rsidR="003415BA">
        <w:rPr>
          <w:szCs w:val="28"/>
        </w:rPr>
        <w:t>о</w:t>
      </w:r>
      <w:r w:rsidRPr="007760F1">
        <w:rPr>
          <w:szCs w:val="28"/>
        </w:rPr>
        <w:t xml:space="preserve"> о возврате заявления.</w:t>
      </w:r>
    </w:p>
    <w:p w:rsidR="001F09F1" w:rsidRPr="007760F1" w:rsidRDefault="001F09F1" w:rsidP="001F09F1">
      <w:pPr>
        <w:pStyle w:val="ConsPlusNormal"/>
        <w:jc w:val="both"/>
        <w:rPr>
          <w:szCs w:val="28"/>
        </w:rPr>
      </w:pPr>
    </w:p>
    <w:p w:rsidR="0098451D" w:rsidRPr="007760F1" w:rsidRDefault="0098451D" w:rsidP="003A555A">
      <w:pPr>
        <w:jc w:val="center"/>
        <w:rPr>
          <w:b/>
          <w:sz w:val="28"/>
          <w:szCs w:val="28"/>
        </w:rPr>
      </w:pPr>
      <w:bookmarkStart w:id="28" w:name="sub_291"/>
      <w:bookmarkEnd w:id="27"/>
      <w:r w:rsidRPr="007760F1">
        <w:rPr>
          <w:b/>
          <w:sz w:val="28"/>
          <w:szCs w:val="28"/>
        </w:rPr>
        <w:t>3.</w:t>
      </w:r>
      <w:r w:rsidR="002F69C7" w:rsidRPr="007760F1">
        <w:rPr>
          <w:b/>
          <w:sz w:val="28"/>
          <w:szCs w:val="28"/>
        </w:rPr>
        <w:t>4</w:t>
      </w:r>
      <w:r w:rsidRPr="007760F1">
        <w:rPr>
          <w:b/>
          <w:sz w:val="28"/>
          <w:szCs w:val="28"/>
        </w:rPr>
        <w:t xml:space="preserve">. </w:t>
      </w:r>
      <w:r w:rsidR="00BE71A4" w:rsidRPr="007760F1">
        <w:rPr>
          <w:b/>
          <w:sz w:val="28"/>
          <w:szCs w:val="28"/>
        </w:rPr>
        <w:t>Выдача (направление) заявителю подготовленных документов, являющихся результатом предоставления муниципальной услуги</w:t>
      </w:r>
    </w:p>
    <w:p w:rsidR="000910AA" w:rsidRPr="007760F1" w:rsidRDefault="000910AA" w:rsidP="002F69C7">
      <w:pPr>
        <w:ind w:firstLine="709"/>
        <w:jc w:val="both"/>
        <w:rPr>
          <w:sz w:val="28"/>
          <w:szCs w:val="28"/>
        </w:rPr>
      </w:pPr>
      <w:bookmarkStart w:id="29" w:name="sub_292"/>
      <w:bookmarkEnd w:id="28"/>
    </w:p>
    <w:bookmarkEnd w:id="29"/>
    <w:p w:rsidR="00F31309" w:rsidRPr="007760F1" w:rsidRDefault="00F31309" w:rsidP="00F31309">
      <w:pPr>
        <w:ind w:firstLine="709"/>
        <w:jc w:val="both"/>
        <w:rPr>
          <w:sz w:val="28"/>
          <w:szCs w:val="28"/>
        </w:rPr>
      </w:pPr>
      <w:r w:rsidRPr="007760F1">
        <w:rPr>
          <w:sz w:val="28"/>
          <w:szCs w:val="28"/>
        </w:rPr>
        <w:t>3.</w:t>
      </w:r>
      <w:r w:rsidR="00F32CED" w:rsidRPr="007760F1">
        <w:rPr>
          <w:sz w:val="28"/>
          <w:szCs w:val="28"/>
        </w:rPr>
        <w:t>4</w:t>
      </w:r>
      <w:r w:rsidRPr="007760F1">
        <w:rPr>
          <w:sz w:val="28"/>
          <w:szCs w:val="28"/>
        </w:rPr>
        <w:t xml:space="preserve">.1. Юридическим фактом, являющимся основанием для начала данной административной процедуры, является передача специалисту </w:t>
      </w:r>
      <w:r w:rsidR="006727E3" w:rsidRPr="007760F1">
        <w:rPr>
          <w:iCs/>
          <w:sz w:val="28"/>
          <w:szCs w:val="28"/>
        </w:rPr>
        <w:t>отдела</w:t>
      </w:r>
      <w:r w:rsidR="00244529">
        <w:rPr>
          <w:iCs/>
          <w:sz w:val="28"/>
          <w:szCs w:val="28"/>
        </w:rPr>
        <w:t>, ответственному за предоставление муниципальной услуги,</w:t>
      </w:r>
      <w:r w:rsidR="006727E3" w:rsidRPr="007760F1">
        <w:rPr>
          <w:iCs/>
          <w:sz w:val="28"/>
          <w:szCs w:val="28"/>
        </w:rPr>
        <w:t xml:space="preserve"> </w:t>
      </w:r>
      <w:r w:rsidRPr="007760F1">
        <w:rPr>
          <w:sz w:val="28"/>
          <w:szCs w:val="28"/>
        </w:rPr>
        <w:t>подписанного решения о выдаче разрешения либо уведомления об отказе в выдаче разрешения.</w:t>
      </w:r>
    </w:p>
    <w:p w:rsidR="00F31309" w:rsidRDefault="00F31309" w:rsidP="00742589">
      <w:pPr>
        <w:ind w:firstLine="709"/>
        <w:jc w:val="both"/>
        <w:rPr>
          <w:sz w:val="28"/>
          <w:szCs w:val="28"/>
        </w:rPr>
      </w:pPr>
      <w:r w:rsidRPr="007760F1">
        <w:rPr>
          <w:sz w:val="28"/>
          <w:szCs w:val="28"/>
        </w:rPr>
        <w:t>3.</w:t>
      </w:r>
      <w:r w:rsidR="00F32CED" w:rsidRPr="007760F1">
        <w:rPr>
          <w:sz w:val="28"/>
          <w:szCs w:val="28"/>
        </w:rPr>
        <w:t>4</w:t>
      </w:r>
      <w:r w:rsidRPr="007760F1">
        <w:rPr>
          <w:sz w:val="28"/>
          <w:szCs w:val="28"/>
        </w:rPr>
        <w:t xml:space="preserve">.2. </w:t>
      </w:r>
      <w:r w:rsidR="00742589">
        <w:rPr>
          <w:sz w:val="28"/>
          <w:szCs w:val="28"/>
        </w:rPr>
        <w:t>Принятое решение выдается (направляется) специалистом, ответственным за предоставление муниципальной услуги, заявителю (представителю заявителя) одним из способов, указанных в заявлении:</w:t>
      </w:r>
    </w:p>
    <w:p w:rsidR="00742589" w:rsidRDefault="00742589" w:rsidP="00742589">
      <w:pPr>
        <w:ind w:firstLine="709"/>
        <w:jc w:val="both"/>
        <w:rPr>
          <w:sz w:val="28"/>
          <w:szCs w:val="28"/>
        </w:rPr>
      </w:pPr>
      <w:r>
        <w:rPr>
          <w:sz w:val="28"/>
          <w:szCs w:val="28"/>
        </w:rPr>
        <w:t xml:space="preserve">в форме электронного документа с использованием информационно-телекоммуникационных сетей пользования, в том числе </w:t>
      </w:r>
      <w:r w:rsidR="00112A20">
        <w:rPr>
          <w:sz w:val="28"/>
          <w:szCs w:val="28"/>
        </w:rPr>
        <w:t>Регионального</w:t>
      </w:r>
      <w:r>
        <w:rPr>
          <w:sz w:val="28"/>
          <w:szCs w:val="28"/>
        </w:rPr>
        <w:t xml:space="preserve"> портала</w:t>
      </w:r>
      <w:r w:rsidR="00112A20">
        <w:rPr>
          <w:sz w:val="28"/>
          <w:szCs w:val="28"/>
        </w:rPr>
        <w:t>;</w:t>
      </w:r>
    </w:p>
    <w:p w:rsidR="00112A20" w:rsidRDefault="00112A20" w:rsidP="00742589">
      <w:pPr>
        <w:ind w:firstLine="709"/>
        <w:jc w:val="both"/>
        <w:rPr>
          <w:sz w:val="28"/>
          <w:szCs w:val="28"/>
        </w:rPr>
      </w:pPr>
      <w:r>
        <w:rPr>
          <w:sz w:val="28"/>
          <w:szCs w:val="28"/>
        </w:rPr>
        <w:t>в форме документа на бумажном носителе посредством выдачи заявителю (представителю заявителя) лично под расписку либо направления решения посредством почтового отправления по указанному в заявлении почтовому адресу;</w:t>
      </w:r>
    </w:p>
    <w:p w:rsidR="00112A20" w:rsidRDefault="00112A20" w:rsidP="00742589">
      <w:pPr>
        <w:ind w:firstLine="709"/>
        <w:jc w:val="both"/>
        <w:rPr>
          <w:sz w:val="28"/>
          <w:szCs w:val="28"/>
        </w:rPr>
      </w:pPr>
      <w:r>
        <w:rPr>
          <w:sz w:val="28"/>
          <w:szCs w:val="28"/>
        </w:rPr>
        <w:t>при наличии в заявлении указания – через МФЦ по месту представления заявления.</w:t>
      </w:r>
    </w:p>
    <w:p w:rsidR="00A55BD3" w:rsidRDefault="00A55BD3" w:rsidP="00A55BD3">
      <w:pPr>
        <w:pStyle w:val="ConsPlusNormal"/>
        <w:ind w:firstLine="709"/>
        <w:jc w:val="both"/>
        <w:rPr>
          <w:szCs w:val="28"/>
        </w:rPr>
      </w:pPr>
      <w:r>
        <w:rPr>
          <w:szCs w:val="28"/>
        </w:rPr>
        <w:t xml:space="preserve">3.4.3. </w:t>
      </w:r>
      <w:r w:rsidRPr="007760F1">
        <w:rPr>
          <w:szCs w:val="28"/>
        </w:rPr>
        <w:t xml:space="preserve">Максимальный срок выполнения административной процедуры составляет 2 </w:t>
      </w:r>
      <w:r>
        <w:rPr>
          <w:szCs w:val="28"/>
        </w:rPr>
        <w:t>рабочих</w:t>
      </w:r>
      <w:r w:rsidRPr="007760F1">
        <w:rPr>
          <w:szCs w:val="28"/>
        </w:rPr>
        <w:t xml:space="preserve"> дня со дня регистрации заявления и прилагаемых документов.</w:t>
      </w:r>
    </w:p>
    <w:p w:rsidR="00112A20" w:rsidRDefault="00112A20" w:rsidP="00A55BD3">
      <w:pPr>
        <w:pStyle w:val="ConsPlusNormal"/>
        <w:ind w:firstLine="709"/>
        <w:jc w:val="both"/>
        <w:rPr>
          <w:szCs w:val="28"/>
        </w:rPr>
      </w:pPr>
      <w:r>
        <w:rPr>
          <w:szCs w:val="28"/>
        </w:rPr>
        <w:t xml:space="preserve">3.4.4. Критерием принятия решения в рамках выполнения административной процедуры является </w:t>
      </w:r>
      <w:r w:rsidRPr="007760F1">
        <w:rPr>
          <w:szCs w:val="28"/>
        </w:rPr>
        <w:t>подписан</w:t>
      </w:r>
      <w:r>
        <w:rPr>
          <w:szCs w:val="28"/>
        </w:rPr>
        <w:t>ие</w:t>
      </w:r>
      <w:r w:rsidRPr="007760F1">
        <w:rPr>
          <w:szCs w:val="28"/>
        </w:rPr>
        <w:t xml:space="preserve"> решения о выдаче разрешения</w:t>
      </w:r>
      <w:r>
        <w:rPr>
          <w:szCs w:val="28"/>
        </w:rPr>
        <w:t>,</w:t>
      </w:r>
      <w:r w:rsidRPr="007760F1">
        <w:rPr>
          <w:szCs w:val="28"/>
        </w:rPr>
        <w:t xml:space="preserve"> либо уведомления об отказе в выдаче разрешения</w:t>
      </w:r>
      <w:r>
        <w:rPr>
          <w:szCs w:val="28"/>
        </w:rPr>
        <w:t xml:space="preserve"> с </w:t>
      </w:r>
      <w:r>
        <w:rPr>
          <w:szCs w:val="28"/>
        </w:rPr>
        <w:lastRenderedPageBreak/>
        <w:t>обоснованием причин отказа с соответствующим сопроводительным письмом, либо письма о возврате заявителю документов с обоснованием причин возврата с соответствующим сопроводительным письмом.</w:t>
      </w:r>
    </w:p>
    <w:p w:rsidR="00112A20" w:rsidRDefault="00112A20" w:rsidP="00112A20">
      <w:pPr>
        <w:pStyle w:val="ConsPlusNormal"/>
        <w:ind w:firstLine="709"/>
        <w:jc w:val="both"/>
        <w:rPr>
          <w:szCs w:val="28"/>
        </w:rPr>
      </w:pPr>
      <w:r>
        <w:rPr>
          <w:szCs w:val="28"/>
        </w:rPr>
        <w:t xml:space="preserve">3.4.5. Результатом выполнения административной процедуры является выдача (направление) заявителю </w:t>
      </w:r>
      <w:r w:rsidRPr="007760F1">
        <w:rPr>
          <w:szCs w:val="28"/>
        </w:rPr>
        <w:t>решения о выдаче разрешения</w:t>
      </w:r>
      <w:r>
        <w:rPr>
          <w:szCs w:val="28"/>
        </w:rPr>
        <w:t>,</w:t>
      </w:r>
      <w:r w:rsidRPr="007760F1">
        <w:rPr>
          <w:szCs w:val="28"/>
        </w:rPr>
        <w:t xml:space="preserve"> либо уведомления об отказе в выдаче разрешения</w:t>
      </w:r>
      <w:r>
        <w:rPr>
          <w:szCs w:val="28"/>
        </w:rPr>
        <w:t xml:space="preserve"> с обоснованием причин отказа с соответствующим сопроводительным письмом, либо письма о возврате заявителю документов с обоснованием причин возврата с соответствующим сопроводительным письмом.</w:t>
      </w:r>
    </w:p>
    <w:p w:rsidR="00112A20" w:rsidRPr="007760F1" w:rsidRDefault="00112A20" w:rsidP="0098451D">
      <w:pPr>
        <w:ind w:firstLine="709"/>
        <w:jc w:val="both"/>
        <w:rPr>
          <w:sz w:val="28"/>
          <w:szCs w:val="28"/>
        </w:rPr>
      </w:pPr>
    </w:p>
    <w:p w:rsidR="00604270" w:rsidRDefault="00604270" w:rsidP="00112A20">
      <w:pPr>
        <w:pStyle w:val="1"/>
        <w:numPr>
          <w:ilvl w:val="0"/>
          <w:numId w:val="24"/>
        </w:numPr>
        <w:jc w:val="center"/>
        <w:rPr>
          <w:b/>
          <w:szCs w:val="28"/>
        </w:rPr>
      </w:pPr>
      <w:bookmarkStart w:id="30" w:name="sub_120"/>
      <w:r w:rsidRPr="007760F1">
        <w:rPr>
          <w:b/>
          <w:szCs w:val="28"/>
        </w:rPr>
        <w:t xml:space="preserve">Формы </w:t>
      </w:r>
      <w:proofErr w:type="gramStart"/>
      <w:r w:rsidRPr="007760F1">
        <w:rPr>
          <w:b/>
          <w:szCs w:val="28"/>
        </w:rPr>
        <w:t>контроля за</w:t>
      </w:r>
      <w:proofErr w:type="gramEnd"/>
      <w:r w:rsidRPr="007760F1">
        <w:rPr>
          <w:b/>
          <w:szCs w:val="28"/>
        </w:rPr>
        <w:t xml:space="preserve"> исполнением административного регламента</w:t>
      </w:r>
    </w:p>
    <w:p w:rsidR="00112A20" w:rsidRPr="00112A20" w:rsidRDefault="00112A20" w:rsidP="00112A20">
      <w:pPr>
        <w:ind w:left="360"/>
        <w:rPr>
          <w:lang w:eastAsia="ar-SA"/>
        </w:rPr>
      </w:pPr>
    </w:p>
    <w:p w:rsidR="003F784D" w:rsidRDefault="003F784D" w:rsidP="003F784D">
      <w:pPr>
        <w:autoSpaceDE w:val="0"/>
        <w:autoSpaceDN w:val="0"/>
        <w:adjustRightInd w:val="0"/>
        <w:ind w:firstLine="709"/>
        <w:jc w:val="both"/>
        <w:rPr>
          <w:sz w:val="28"/>
          <w:szCs w:val="28"/>
        </w:rPr>
      </w:pPr>
      <w:bookmarkStart w:id="31" w:name="sub_121"/>
      <w:bookmarkStart w:id="32" w:name="sub_128"/>
      <w:bookmarkStart w:id="33" w:name="sub_1001"/>
      <w:bookmarkEnd w:id="30"/>
      <w:r w:rsidRPr="00C35841">
        <w:rPr>
          <w:sz w:val="28"/>
          <w:szCs w:val="28"/>
        </w:rPr>
        <w:t xml:space="preserve">4.1. </w:t>
      </w:r>
      <w:r>
        <w:rPr>
          <w:sz w:val="28"/>
          <w:szCs w:val="28"/>
        </w:rPr>
        <w:t xml:space="preserve">Текущий </w:t>
      </w:r>
      <w:proofErr w:type="gramStart"/>
      <w:r>
        <w:rPr>
          <w:sz w:val="28"/>
          <w:szCs w:val="28"/>
        </w:rPr>
        <w:t>к</w:t>
      </w:r>
      <w:r w:rsidRPr="00C35841">
        <w:rPr>
          <w:sz w:val="28"/>
          <w:szCs w:val="28"/>
        </w:rPr>
        <w:t>онтроль за</w:t>
      </w:r>
      <w:proofErr w:type="gramEnd"/>
      <w:r w:rsidRPr="00C35841">
        <w:rPr>
          <w:sz w:val="28"/>
          <w:szCs w:val="28"/>
        </w:rPr>
        <w:t xml:space="preserve"> </w:t>
      </w:r>
      <w:r>
        <w:rPr>
          <w:sz w:val="28"/>
          <w:szCs w:val="28"/>
        </w:rPr>
        <w:t xml:space="preserve">принятием решения, </w:t>
      </w:r>
      <w:r w:rsidRPr="00C35841">
        <w:rPr>
          <w:sz w:val="28"/>
          <w:szCs w:val="28"/>
        </w:rPr>
        <w:t xml:space="preserve">соблюдением и исполнением </w:t>
      </w:r>
      <w:r>
        <w:rPr>
          <w:sz w:val="28"/>
          <w:szCs w:val="28"/>
        </w:rPr>
        <w:t xml:space="preserve">положений настоящего административного регламента и нормативных правовых актов, устанавливающих требования </w:t>
      </w:r>
      <w:r w:rsidRPr="00DF3581">
        <w:rPr>
          <w:sz w:val="28"/>
          <w:szCs w:val="28"/>
        </w:rPr>
        <w:t xml:space="preserve">к предоставлению муниципальной услуги, осуществляет начальник </w:t>
      </w:r>
      <w:r>
        <w:rPr>
          <w:sz w:val="28"/>
          <w:szCs w:val="28"/>
        </w:rPr>
        <w:t>отдела</w:t>
      </w:r>
      <w:r w:rsidRPr="00DF3581">
        <w:rPr>
          <w:sz w:val="28"/>
          <w:szCs w:val="28"/>
        </w:rPr>
        <w:t xml:space="preserve"> непосредственно при предоставлении муниципальной услуги, а также путем организации проведения проверок в ходе предоставления муниципальной услуги.</w:t>
      </w:r>
      <w:bookmarkStart w:id="34" w:name="sub_122"/>
      <w:bookmarkEnd w:id="31"/>
    </w:p>
    <w:p w:rsidR="003F784D" w:rsidRPr="00DF3581" w:rsidRDefault="003F784D" w:rsidP="003F784D">
      <w:pPr>
        <w:autoSpaceDE w:val="0"/>
        <w:autoSpaceDN w:val="0"/>
        <w:adjustRightInd w:val="0"/>
        <w:ind w:firstLine="709"/>
        <w:jc w:val="both"/>
        <w:rPr>
          <w:sz w:val="28"/>
          <w:szCs w:val="28"/>
        </w:rPr>
      </w:pPr>
      <w:bookmarkStart w:id="35" w:name="sub_123"/>
      <w:bookmarkEnd w:id="34"/>
      <w:r w:rsidRPr="00DF3581">
        <w:rPr>
          <w:sz w:val="28"/>
          <w:szCs w:val="28"/>
        </w:rPr>
        <w:t>Текущий контроль может включать рассмотрение, принятие решений и подготовку ответов на обращения заинтересованных лиц, содержащих жалобы на решения (действия, бездействия), принимаемые (осуществляемые) в ходе предоставления муниципальной услуги.</w:t>
      </w:r>
    </w:p>
    <w:bookmarkEnd w:id="35"/>
    <w:p w:rsidR="003F784D" w:rsidRPr="00DF3581" w:rsidRDefault="003F784D" w:rsidP="003F784D">
      <w:pPr>
        <w:autoSpaceDE w:val="0"/>
        <w:autoSpaceDN w:val="0"/>
        <w:adjustRightInd w:val="0"/>
        <w:ind w:firstLine="709"/>
        <w:jc w:val="both"/>
        <w:rPr>
          <w:sz w:val="28"/>
          <w:szCs w:val="28"/>
        </w:rPr>
      </w:pPr>
      <w:r w:rsidRPr="00DF3581">
        <w:rPr>
          <w:sz w:val="28"/>
          <w:szCs w:val="28"/>
        </w:rPr>
        <w:t>4.2. Специалист, ответственный за предоставление муниципальной услуги, несет ответственность за своевременность, полноту и достоверность подготовленных документов, запрашиваемых заявителем, в соответствии с законодательством Российской Федерации.</w:t>
      </w:r>
    </w:p>
    <w:p w:rsidR="003F784D" w:rsidRPr="00DF3581" w:rsidRDefault="003F784D" w:rsidP="003F784D">
      <w:pPr>
        <w:autoSpaceDE w:val="0"/>
        <w:autoSpaceDN w:val="0"/>
        <w:adjustRightInd w:val="0"/>
        <w:ind w:firstLine="709"/>
        <w:jc w:val="both"/>
        <w:rPr>
          <w:sz w:val="28"/>
          <w:szCs w:val="28"/>
        </w:rPr>
      </w:pPr>
      <w:r w:rsidRPr="00DF3581">
        <w:rPr>
          <w:sz w:val="28"/>
          <w:szCs w:val="28"/>
        </w:rPr>
        <w:t>4.3. Заявител</w:t>
      </w:r>
      <w:r w:rsidR="00112A20">
        <w:rPr>
          <w:sz w:val="28"/>
          <w:szCs w:val="28"/>
        </w:rPr>
        <w:t>ь</w:t>
      </w:r>
      <w:r w:rsidRPr="00DF3581">
        <w:rPr>
          <w:sz w:val="28"/>
          <w:szCs w:val="28"/>
        </w:rPr>
        <w:t xml:space="preserve"> вправе обжаловать решения (действия, бездействие), принятые (осуществленные) при предоставлении муниципальной услуги, в порядке, установленном разделом 5 настоящего </w:t>
      </w:r>
      <w:r>
        <w:rPr>
          <w:sz w:val="28"/>
          <w:szCs w:val="28"/>
        </w:rPr>
        <w:t>а</w:t>
      </w:r>
      <w:r w:rsidRPr="00DF3581">
        <w:rPr>
          <w:sz w:val="28"/>
          <w:szCs w:val="28"/>
        </w:rPr>
        <w:t>дминистративного регламента.</w:t>
      </w:r>
    </w:p>
    <w:p w:rsidR="003F784D" w:rsidRPr="00DF3581" w:rsidRDefault="003F784D" w:rsidP="003F784D">
      <w:pPr>
        <w:autoSpaceDE w:val="0"/>
        <w:autoSpaceDN w:val="0"/>
        <w:adjustRightInd w:val="0"/>
        <w:ind w:firstLine="709"/>
        <w:jc w:val="both"/>
        <w:rPr>
          <w:sz w:val="28"/>
          <w:szCs w:val="28"/>
        </w:rPr>
      </w:pPr>
      <w:r w:rsidRPr="00DF3581">
        <w:rPr>
          <w:sz w:val="28"/>
          <w:szCs w:val="28"/>
        </w:rPr>
        <w:t>4.4.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w:t>
      </w:r>
      <w:r w:rsidR="00B2367F">
        <w:rPr>
          <w:sz w:val="28"/>
          <w:szCs w:val="28"/>
        </w:rPr>
        <w:t>.07.</w:t>
      </w:r>
      <w:r w:rsidRPr="00DF3581">
        <w:rPr>
          <w:sz w:val="28"/>
          <w:szCs w:val="28"/>
        </w:rPr>
        <w:t>2014 № 212-ФЗ «Об основах общественного контроля в Российской Федерации».</w:t>
      </w:r>
    </w:p>
    <w:p w:rsidR="00656C56" w:rsidRPr="007760F1" w:rsidRDefault="00656C56" w:rsidP="003A555A">
      <w:pPr>
        <w:pStyle w:val="1"/>
        <w:ind w:firstLine="0"/>
        <w:jc w:val="center"/>
        <w:rPr>
          <w:b/>
          <w:szCs w:val="28"/>
        </w:rPr>
      </w:pPr>
    </w:p>
    <w:p w:rsidR="00604270" w:rsidRDefault="00604270" w:rsidP="00597042">
      <w:pPr>
        <w:pStyle w:val="1"/>
        <w:numPr>
          <w:ilvl w:val="0"/>
          <w:numId w:val="24"/>
        </w:numPr>
        <w:jc w:val="center"/>
        <w:rPr>
          <w:b/>
          <w:szCs w:val="28"/>
        </w:rPr>
      </w:pPr>
      <w:r w:rsidRPr="007760F1">
        <w:rPr>
          <w:b/>
          <w:szCs w:val="28"/>
        </w:rPr>
        <w:t xml:space="preserve">Досудебный (внесудебный) порядок обжалования решений и </w:t>
      </w:r>
      <w:r w:rsidR="003A555A" w:rsidRPr="007760F1">
        <w:rPr>
          <w:b/>
          <w:szCs w:val="28"/>
        </w:rPr>
        <w:br/>
      </w:r>
      <w:r w:rsidRPr="007760F1">
        <w:rPr>
          <w:b/>
          <w:szCs w:val="28"/>
        </w:rPr>
        <w:t xml:space="preserve">действий (бездействия) </w:t>
      </w:r>
      <w:r w:rsidR="00112A20">
        <w:rPr>
          <w:b/>
          <w:szCs w:val="28"/>
        </w:rPr>
        <w:t>отдела</w:t>
      </w:r>
      <w:r w:rsidRPr="007760F1">
        <w:rPr>
          <w:b/>
          <w:szCs w:val="28"/>
        </w:rPr>
        <w:t xml:space="preserve">, </w:t>
      </w:r>
      <w:r w:rsidR="00597042">
        <w:rPr>
          <w:b/>
          <w:szCs w:val="28"/>
        </w:rPr>
        <w:t>а также</w:t>
      </w:r>
      <w:r w:rsidRPr="007760F1">
        <w:rPr>
          <w:b/>
          <w:szCs w:val="28"/>
        </w:rPr>
        <w:t xml:space="preserve"> должностных лиц</w:t>
      </w:r>
      <w:r w:rsidR="00597042">
        <w:rPr>
          <w:b/>
          <w:szCs w:val="28"/>
        </w:rPr>
        <w:t>,</w:t>
      </w:r>
      <w:r w:rsidRPr="007760F1">
        <w:rPr>
          <w:b/>
          <w:szCs w:val="28"/>
        </w:rPr>
        <w:t xml:space="preserve"> </w:t>
      </w:r>
      <w:r w:rsidR="003A555A" w:rsidRPr="007760F1">
        <w:rPr>
          <w:b/>
          <w:szCs w:val="28"/>
        </w:rPr>
        <w:br/>
      </w:r>
      <w:r w:rsidRPr="007760F1">
        <w:rPr>
          <w:b/>
          <w:szCs w:val="28"/>
        </w:rPr>
        <w:t>муниципальных служащих</w:t>
      </w:r>
      <w:r w:rsidR="00597042">
        <w:rPr>
          <w:b/>
          <w:szCs w:val="28"/>
        </w:rPr>
        <w:t>, работников</w:t>
      </w:r>
    </w:p>
    <w:p w:rsidR="00597042" w:rsidRPr="00597042" w:rsidRDefault="00597042" w:rsidP="00597042">
      <w:pPr>
        <w:pStyle w:val="af3"/>
        <w:rPr>
          <w:lang w:eastAsia="ar-SA"/>
        </w:rPr>
      </w:pPr>
    </w:p>
    <w:bookmarkEnd w:id="32"/>
    <w:p w:rsidR="00F31309" w:rsidRPr="007760F1" w:rsidRDefault="00F31309" w:rsidP="00F31309">
      <w:pPr>
        <w:ind w:firstLine="709"/>
        <w:jc w:val="both"/>
        <w:rPr>
          <w:iCs/>
          <w:sz w:val="28"/>
          <w:szCs w:val="28"/>
        </w:rPr>
      </w:pPr>
      <w:r w:rsidRPr="007760F1">
        <w:rPr>
          <w:bCs/>
          <w:iCs/>
          <w:sz w:val="28"/>
          <w:szCs w:val="28"/>
        </w:rPr>
        <w:t>5.1. Заявитель имеет право на досудебное (внесудебное) обжалование действий (бездействия) и решений, принятых (осуществленных) в ходе предоставления муниципальной услуги.</w:t>
      </w:r>
    </w:p>
    <w:p w:rsidR="00F31309" w:rsidRPr="007760F1" w:rsidRDefault="00F31309" w:rsidP="00EE632D">
      <w:pPr>
        <w:autoSpaceDE w:val="0"/>
        <w:autoSpaceDN w:val="0"/>
        <w:adjustRightInd w:val="0"/>
        <w:ind w:firstLine="709"/>
        <w:jc w:val="both"/>
        <w:rPr>
          <w:i/>
          <w:sz w:val="28"/>
          <w:szCs w:val="28"/>
        </w:rPr>
      </w:pPr>
      <w:r w:rsidRPr="007760F1">
        <w:rPr>
          <w:iCs/>
          <w:sz w:val="28"/>
          <w:szCs w:val="28"/>
        </w:rPr>
        <w:lastRenderedPageBreak/>
        <w:t xml:space="preserve">5.2. </w:t>
      </w:r>
      <w:proofErr w:type="gramStart"/>
      <w:r w:rsidRPr="007760F1">
        <w:rPr>
          <w:bCs/>
          <w:iCs/>
          <w:sz w:val="28"/>
          <w:szCs w:val="28"/>
        </w:rPr>
        <w:t xml:space="preserve">Досудебное (внесудебное) обжалование действий (бездействия) и решений, принятых (осуществленных) в ходе предоставления муниципальной услуги, осуществляется в соответствии с </w:t>
      </w:r>
      <w:r w:rsidRPr="007760F1">
        <w:rPr>
          <w:iCs/>
          <w:sz w:val="28"/>
          <w:szCs w:val="28"/>
        </w:rPr>
        <w:t>Федеральным законом от 27.07.2010 № 210-ФЗ «</w:t>
      </w:r>
      <w:r w:rsidRPr="007760F1">
        <w:rPr>
          <w:bCs/>
          <w:iCs/>
          <w:sz w:val="28"/>
          <w:szCs w:val="28"/>
        </w:rPr>
        <w:t xml:space="preserve">Об организации предоставления государственных и муниципальных услуг» и </w:t>
      </w:r>
      <w:r w:rsidRPr="007760F1">
        <w:rPr>
          <w:sz w:val="28"/>
          <w:szCs w:val="28"/>
        </w:rPr>
        <w:t>Порядком досудебного (внесудебного) обжалования заявителем решений и действий (бездействия) администрации Череповецкого муниципального района, должностного лица администрации Череповецкого муниципального района, либо муниципального служащего, многофункционального центра, работника многофункционального центра, а также</w:t>
      </w:r>
      <w:proofErr w:type="gramEnd"/>
      <w:r w:rsidRPr="007760F1">
        <w:rPr>
          <w:sz w:val="28"/>
          <w:szCs w:val="28"/>
        </w:rPr>
        <w:t xml:space="preserve"> организаций, осуществляющих функции по предоставлению муниципальных услуг, или их работников утвержденным постановлением администрации района от 10.04.2018 № 495</w:t>
      </w:r>
      <w:r w:rsidR="00EE632D">
        <w:rPr>
          <w:sz w:val="28"/>
          <w:szCs w:val="28"/>
        </w:rPr>
        <w:t>.</w:t>
      </w:r>
    </w:p>
    <w:p w:rsidR="00F31309" w:rsidRPr="007760F1" w:rsidRDefault="00F31309" w:rsidP="00F31309">
      <w:pPr>
        <w:ind w:firstLine="709"/>
        <w:jc w:val="both"/>
        <w:rPr>
          <w:iCs/>
          <w:sz w:val="28"/>
          <w:szCs w:val="28"/>
        </w:rPr>
      </w:pPr>
      <w:r w:rsidRPr="007760F1">
        <w:rPr>
          <w:sz w:val="28"/>
          <w:szCs w:val="28"/>
        </w:rPr>
        <w:t>5.3. Информация о порядке досудебного (внесудебного) обжалования действий (бездействия) и решений, принятых (осуществленных) в ходе предоставления муниципальной услуги, размещается на Едином портале</w:t>
      </w:r>
      <w:r w:rsidR="00597042">
        <w:rPr>
          <w:sz w:val="28"/>
          <w:szCs w:val="28"/>
        </w:rPr>
        <w:t>,</w:t>
      </w:r>
      <w:r w:rsidRPr="007760F1">
        <w:rPr>
          <w:sz w:val="28"/>
          <w:szCs w:val="28"/>
        </w:rPr>
        <w:t xml:space="preserve"> на </w:t>
      </w:r>
      <w:r w:rsidR="00597042">
        <w:rPr>
          <w:sz w:val="28"/>
          <w:szCs w:val="28"/>
        </w:rPr>
        <w:t>Региональном портале</w:t>
      </w:r>
      <w:r w:rsidRPr="007760F1">
        <w:rPr>
          <w:sz w:val="28"/>
          <w:szCs w:val="28"/>
        </w:rPr>
        <w:t>.</w:t>
      </w:r>
    </w:p>
    <w:p w:rsidR="00F31309" w:rsidRPr="007760F1" w:rsidRDefault="00F31309" w:rsidP="00F31309">
      <w:pPr>
        <w:ind w:firstLine="709"/>
        <w:jc w:val="both"/>
        <w:rPr>
          <w:sz w:val="28"/>
          <w:szCs w:val="28"/>
        </w:rPr>
      </w:pPr>
      <w:r w:rsidRPr="007760F1">
        <w:rPr>
          <w:iCs/>
          <w:sz w:val="28"/>
          <w:szCs w:val="28"/>
        </w:rPr>
        <w:t xml:space="preserve">5.4. </w:t>
      </w:r>
      <w:r w:rsidRPr="007760F1">
        <w:rPr>
          <w:bCs/>
          <w:iCs/>
          <w:sz w:val="28"/>
          <w:szCs w:val="28"/>
        </w:rPr>
        <w:t>Заявитель вправе оспорить действия (бездействие) и решения, осуществляемые (принятые) в ходе предоставления муниципальной услуги, в судебном порядке в соответствии с законодательством Российской Федерации.</w:t>
      </w:r>
    </w:p>
    <w:p w:rsidR="009151FB" w:rsidRDefault="009151FB" w:rsidP="00BF1A28">
      <w:pPr>
        <w:autoSpaceDE w:val="0"/>
        <w:autoSpaceDN w:val="0"/>
        <w:adjustRightInd w:val="0"/>
        <w:ind w:left="6237"/>
        <w:jc w:val="right"/>
        <w:rPr>
          <w:rFonts w:eastAsia="Calibri"/>
          <w:kern w:val="2"/>
          <w:sz w:val="26"/>
          <w:szCs w:val="26"/>
        </w:rPr>
      </w:pPr>
      <w:bookmarkStart w:id="36" w:name="sub_1004"/>
      <w:bookmarkEnd w:id="33"/>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EE632D">
      <w:pPr>
        <w:autoSpaceDE w:val="0"/>
        <w:autoSpaceDN w:val="0"/>
        <w:adjustRightInd w:val="0"/>
        <w:ind w:left="6237"/>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2D56E4" w:rsidRDefault="002D56E4" w:rsidP="00BF1A28">
      <w:pPr>
        <w:autoSpaceDE w:val="0"/>
        <w:autoSpaceDN w:val="0"/>
        <w:adjustRightInd w:val="0"/>
        <w:ind w:left="6237"/>
        <w:jc w:val="right"/>
        <w:rPr>
          <w:rFonts w:eastAsia="Calibri"/>
          <w:kern w:val="2"/>
          <w:sz w:val="26"/>
          <w:szCs w:val="26"/>
        </w:rPr>
      </w:pPr>
    </w:p>
    <w:p w:rsidR="00C66522" w:rsidRPr="00EE632D" w:rsidRDefault="00C66522" w:rsidP="00EE632D">
      <w:pPr>
        <w:autoSpaceDE w:val="0"/>
        <w:autoSpaceDN w:val="0"/>
        <w:adjustRightInd w:val="0"/>
        <w:ind w:left="5954"/>
        <w:rPr>
          <w:rFonts w:eastAsia="Calibri"/>
          <w:kern w:val="2"/>
          <w:sz w:val="28"/>
          <w:szCs w:val="28"/>
        </w:rPr>
      </w:pPr>
      <w:r w:rsidRPr="00EE632D">
        <w:rPr>
          <w:rFonts w:eastAsia="Calibri"/>
          <w:kern w:val="2"/>
          <w:sz w:val="28"/>
          <w:szCs w:val="28"/>
        </w:rPr>
        <w:lastRenderedPageBreak/>
        <w:t>Приложение 1</w:t>
      </w:r>
    </w:p>
    <w:p w:rsidR="00C66522" w:rsidRPr="00EE632D" w:rsidRDefault="00C66522" w:rsidP="00EE632D">
      <w:pPr>
        <w:ind w:left="5954"/>
        <w:rPr>
          <w:rFonts w:eastAsia="Calibri"/>
          <w:kern w:val="2"/>
          <w:sz w:val="28"/>
          <w:szCs w:val="28"/>
        </w:rPr>
      </w:pPr>
      <w:r w:rsidRPr="00EE632D">
        <w:rPr>
          <w:rFonts w:eastAsia="Calibri"/>
          <w:kern w:val="2"/>
          <w:sz w:val="28"/>
          <w:szCs w:val="28"/>
        </w:rPr>
        <w:t xml:space="preserve">к </w:t>
      </w:r>
      <w:r w:rsidR="00BF1A28" w:rsidRPr="00EE632D">
        <w:rPr>
          <w:rFonts w:eastAsia="Calibri"/>
          <w:kern w:val="2"/>
          <w:sz w:val="28"/>
          <w:szCs w:val="28"/>
        </w:rPr>
        <w:t>а</w:t>
      </w:r>
      <w:r w:rsidRPr="00EE632D">
        <w:rPr>
          <w:rFonts w:eastAsia="Calibri"/>
          <w:kern w:val="2"/>
          <w:sz w:val="28"/>
          <w:szCs w:val="28"/>
        </w:rPr>
        <w:t xml:space="preserve">дминистративному регламенту </w:t>
      </w:r>
    </w:p>
    <w:p w:rsidR="00C66522" w:rsidRPr="00EE632D" w:rsidRDefault="00C66522" w:rsidP="00EE632D">
      <w:pPr>
        <w:ind w:left="5954"/>
        <w:rPr>
          <w:rFonts w:eastAsia="Calibri"/>
          <w:kern w:val="2"/>
          <w:sz w:val="28"/>
          <w:szCs w:val="28"/>
        </w:rPr>
      </w:pPr>
    </w:p>
    <w:p w:rsidR="00C362A4" w:rsidRPr="00EE632D" w:rsidRDefault="00C362A4" w:rsidP="00EE632D">
      <w:pPr>
        <w:widowControl w:val="0"/>
        <w:tabs>
          <w:tab w:val="right" w:pos="10065"/>
        </w:tabs>
        <w:autoSpaceDE w:val="0"/>
        <w:autoSpaceDN w:val="0"/>
        <w:adjustRightInd w:val="0"/>
        <w:ind w:left="5954"/>
        <w:rPr>
          <w:sz w:val="26"/>
          <w:szCs w:val="26"/>
        </w:rPr>
      </w:pPr>
      <w:r w:rsidRPr="00EE632D">
        <w:rPr>
          <w:sz w:val="26"/>
          <w:szCs w:val="26"/>
        </w:rPr>
        <w:t xml:space="preserve">Начальнику отдела по </w:t>
      </w:r>
    </w:p>
    <w:p w:rsidR="00C362A4" w:rsidRPr="00EE632D" w:rsidRDefault="00C362A4" w:rsidP="00EE632D">
      <w:pPr>
        <w:widowControl w:val="0"/>
        <w:tabs>
          <w:tab w:val="right" w:pos="10065"/>
        </w:tabs>
        <w:autoSpaceDE w:val="0"/>
        <w:autoSpaceDN w:val="0"/>
        <w:adjustRightInd w:val="0"/>
        <w:ind w:left="5954"/>
        <w:rPr>
          <w:sz w:val="26"/>
          <w:szCs w:val="26"/>
        </w:rPr>
      </w:pPr>
      <w:r w:rsidRPr="00EE632D">
        <w:rPr>
          <w:sz w:val="26"/>
          <w:szCs w:val="26"/>
        </w:rPr>
        <w:t>мобилизационной работе,</w:t>
      </w:r>
    </w:p>
    <w:p w:rsidR="00C362A4" w:rsidRPr="00EE632D" w:rsidRDefault="00C362A4" w:rsidP="00EE632D">
      <w:pPr>
        <w:widowControl w:val="0"/>
        <w:tabs>
          <w:tab w:val="right" w:pos="10065"/>
        </w:tabs>
        <w:autoSpaceDE w:val="0"/>
        <w:autoSpaceDN w:val="0"/>
        <w:adjustRightInd w:val="0"/>
        <w:ind w:left="5954"/>
        <w:rPr>
          <w:sz w:val="26"/>
          <w:szCs w:val="26"/>
        </w:rPr>
      </w:pPr>
      <w:r w:rsidRPr="00EE632D">
        <w:rPr>
          <w:sz w:val="26"/>
          <w:szCs w:val="26"/>
        </w:rPr>
        <w:t xml:space="preserve">гражданской обороне, </w:t>
      </w:r>
    </w:p>
    <w:p w:rsidR="00C66522" w:rsidRPr="00EE632D" w:rsidRDefault="00C362A4" w:rsidP="00EE632D">
      <w:pPr>
        <w:widowControl w:val="0"/>
        <w:tabs>
          <w:tab w:val="right" w:pos="10065"/>
        </w:tabs>
        <w:autoSpaceDE w:val="0"/>
        <w:autoSpaceDN w:val="0"/>
        <w:adjustRightInd w:val="0"/>
        <w:ind w:left="5954"/>
        <w:rPr>
          <w:rFonts w:eastAsia="Calibri"/>
          <w:kern w:val="2"/>
          <w:sz w:val="26"/>
          <w:szCs w:val="26"/>
        </w:rPr>
      </w:pPr>
      <w:r w:rsidRPr="00EE632D">
        <w:rPr>
          <w:sz w:val="26"/>
          <w:szCs w:val="26"/>
        </w:rPr>
        <w:t>защите населения и территории</w:t>
      </w:r>
      <w:r w:rsidR="00EE632D">
        <w:rPr>
          <w:sz w:val="26"/>
          <w:szCs w:val="26"/>
        </w:rPr>
        <w:t xml:space="preserve"> </w:t>
      </w:r>
      <w:r w:rsidRPr="00EE632D">
        <w:rPr>
          <w:sz w:val="26"/>
          <w:szCs w:val="26"/>
        </w:rPr>
        <w:t>от чрезвычайных ситуаций</w:t>
      </w:r>
    </w:p>
    <w:p w:rsidR="00EE632D" w:rsidRDefault="00EE632D" w:rsidP="00C66522">
      <w:pPr>
        <w:jc w:val="center"/>
        <w:rPr>
          <w:rFonts w:eastAsia="Calibri"/>
          <w:kern w:val="2"/>
          <w:sz w:val="26"/>
          <w:szCs w:val="26"/>
        </w:rPr>
      </w:pPr>
    </w:p>
    <w:p w:rsidR="00EE632D" w:rsidRDefault="00EE632D" w:rsidP="00C66522">
      <w:pPr>
        <w:jc w:val="center"/>
        <w:rPr>
          <w:rFonts w:eastAsia="Calibri"/>
          <w:kern w:val="2"/>
          <w:sz w:val="26"/>
          <w:szCs w:val="26"/>
        </w:rPr>
      </w:pPr>
    </w:p>
    <w:p w:rsidR="00C66522" w:rsidRPr="00442EAD" w:rsidRDefault="00C66522" w:rsidP="00C66522">
      <w:pPr>
        <w:jc w:val="center"/>
        <w:rPr>
          <w:rFonts w:eastAsia="Calibri"/>
          <w:kern w:val="2"/>
          <w:sz w:val="26"/>
          <w:szCs w:val="26"/>
        </w:rPr>
      </w:pPr>
      <w:r w:rsidRPr="00442EAD">
        <w:rPr>
          <w:rFonts w:eastAsia="Calibri"/>
          <w:kern w:val="2"/>
          <w:sz w:val="26"/>
          <w:szCs w:val="26"/>
        </w:rPr>
        <w:t>ЗАЯВЛЕНИЕ</w:t>
      </w:r>
    </w:p>
    <w:p w:rsidR="00C66522" w:rsidRPr="00442EAD" w:rsidRDefault="00C66522" w:rsidP="00C66522">
      <w:pPr>
        <w:jc w:val="center"/>
        <w:rPr>
          <w:rFonts w:eastAsia="Calibri"/>
          <w:kern w:val="2"/>
          <w:sz w:val="26"/>
          <w:szCs w:val="26"/>
        </w:rPr>
      </w:pPr>
      <w:r w:rsidRPr="00442EAD">
        <w:rPr>
          <w:rFonts w:eastAsia="Calibri"/>
          <w:kern w:val="2"/>
          <w:sz w:val="26"/>
          <w:szCs w:val="26"/>
        </w:rPr>
        <w:t xml:space="preserve">о выдаче разрешения </w:t>
      </w:r>
      <w:bookmarkStart w:id="37" w:name="_Hlk42595298"/>
      <w:r w:rsidRPr="00442EAD">
        <w:rPr>
          <w:rFonts w:eastAsia="Calibri"/>
          <w:kern w:val="2"/>
          <w:sz w:val="26"/>
          <w:szCs w:val="26"/>
        </w:rPr>
        <w:t xml:space="preserve">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w:t>
      </w:r>
      <w:r>
        <w:rPr>
          <w:rFonts w:eastAsia="Calibri"/>
          <w:kern w:val="2"/>
          <w:sz w:val="26"/>
          <w:szCs w:val="26"/>
        </w:rPr>
        <w:t>Череповецкого муниципального района</w:t>
      </w:r>
      <w:r w:rsidRPr="00442EAD">
        <w:rPr>
          <w:rFonts w:eastAsia="Calibri"/>
          <w:kern w:val="2"/>
          <w:sz w:val="26"/>
          <w:szCs w:val="26"/>
        </w:rPr>
        <w:t xml:space="preserve">, а также на посадку (взлет) на расположенные в границах </w:t>
      </w:r>
      <w:r>
        <w:rPr>
          <w:rFonts w:eastAsia="Calibri"/>
          <w:kern w:val="2"/>
          <w:sz w:val="26"/>
          <w:szCs w:val="26"/>
        </w:rPr>
        <w:t>Череповецкого муниципального района</w:t>
      </w:r>
      <w:r w:rsidRPr="00442EAD">
        <w:rPr>
          <w:rFonts w:eastAsia="Calibri"/>
          <w:kern w:val="2"/>
          <w:sz w:val="26"/>
          <w:szCs w:val="26"/>
        </w:rPr>
        <w:t xml:space="preserve"> площадки, сведения о которых не опубликованы в документах аэронавигационной информации</w:t>
      </w:r>
      <w:bookmarkEnd w:id="37"/>
    </w:p>
    <w:p w:rsidR="00C66522" w:rsidRDefault="00C66522" w:rsidP="00C66522">
      <w:pPr>
        <w:jc w:val="center"/>
        <w:rPr>
          <w:rFonts w:eastAsia="Calibri"/>
          <w:b/>
          <w:bCs/>
          <w:kern w:val="2"/>
        </w:rPr>
      </w:pPr>
    </w:p>
    <w:p w:rsidR="00EE632D" w:rsidRPr="00442EAD" w:rsidRDefault="00EE632D" w:rsidP="00C66522">
      <w:pPr>
        <w:jc w:val="center"/>
        <w:rPr>
          <w:rFonts w:eastAsia="Calibri"/>
          <w:b/>
          <w:bCs/>
          <w:kern w:val="2"/>
        </w:rPr>
      </w:pPr>
    </w:p>
    <w:tbl>
      <w:tblPr>
        <w:tblW w:w="8799" w:type="dxa"/>
        <w:tblLook w:val="04A0"/>
      </w:tblPr>
      <w:tblGrid>
        <w:gridCol w:w="2396"/>
        <w:gridCol w:w="391"/>
        <w:gridCol w:w="1537"/>
        <w:gridCol w:w="428"/>
        <w:gridCol w:w="2015"/>
        <w:gridCol w:w="396"/>
        <w:gridCol w:w="1636"/>
      </w:tblGrid>
      <w:tr w:rsidR="00C66522" w:rsidRPr="00442EAD" w:rsidTr="004F67D8">
        <w:tc>
          <w:tcPr>
            <w:tcW w:w="2396" w:type="dxa"/>
            <w:tcBorders>
              <w:right w:val="single" w:sz="4" w:space="0" w:color="auto"/>
            </w:tcBorders>
          </w:tcPr>
          <w:p w:rsidR="00C66522" w:rsidRPr="00442EAD" w:rsidRDefault="00C66522" w:rsidP="004F67D8">
            <w:pPr>
              <w:jc w:val="both"/>
              <w:rPr>
                <w:rFonts w:eastAsia="Calibri"/>
                <w:b/>
                <w:bCs/>
                <w:kern w:val="2"/>
              </w:rPr>
            </w:pPr>
            <w:r w:rsidRPr="00442EAD">
              <w:rPr>
                <w:rFonts w:eastAsia="Calibri"/>
                <w:b/>
                <w:bCs/>
                <w:kern w:val="2"/>
              </w:rPr>
              <w:t>Заявитель</w:t>
            </w:r>
          </w:p>
          <w:p w:rsidR="00C66522" w:rsidRPr="00442EAD" w:rsidRDefault="00C66522" w:rsidP="004F67D8">
            <w:pPr>
              <w:jc w:val="both"/>
              <w:rPr>
                <w:rFonts w:eastAsia="Calibri"/>
                <w:bCs/>
                <w:kern w:val="2"/>
                <w:sz w:val="20"/>
                <w:szCs w:val="20"/>
              </w:rPr>
            </w:pPr>
            <w:r w:rsidRPr="00442EAD">
              <w:rPr>
                <w:rFonts w:eastAsia="Calibri"/>
                <w:bCs/>
                <w:kern w:val="2"/>
                <w:sz w:val="20"/>
                <w:szCs w:val="20"/>
              </w:rPr>
              <w:t>(отметьте любым знаком выбранное значение)</w:t>
            </w:r>
          </w:p>
        </w:tc>
        <w:tc>
          <w:tcPr>
            <w:tcW w:w="391" w:type="dxa"/>
            <w:tcBorders>
              <w:top w:val="single" w:sz="4" w:space="0" w:color="auto"/>
              <w:left w:val="single" w:sz="4" w:space="0" w:color="auto"/>
              <w:bottom w:val="single" w:sz="4" w:space="0" w:color="auto"/>
              <w:right w:val="single" w:sz="4" w:space="0" w:color="auto"/>
            </w:tcBorders>
          </w:tcPr>
          <w:p w:rsidR="00C66522" w:rsidRPr="00442EAD" w:rsidRDefault="00C66522" w:rsidP="004F67D8">
            <w:pPr>
              <w:jc w:val="both"/>
              <w:rPr>
                <w:rFonts w:eastAsia="Calibri"/>
                <w:b/>
                <w:bCs/>
                <w:kern w:val="2"/>
              </w:rPr>
            </w:pPr>
          </w:p>
        </w:tc>
        <w:tc>
          <w:tcPr>
            <w:tcW w:w="1537" w:type="dxa"/>
            <w:tcBorders>
              <w:left w:val="single" w:sz="4" w:space="0" w:color="auto"/>
              <w:right w:val="single" w:sz="4" w:space="0" w:color="auto"/>
            </w:tcBorders>
          </w:tcPr>
          <w:p w:rsidR="00C66522" w:rsidRPr="00442EAD" w:rsidRDefault="00C66522" w:rsidP="004F67D8">
            <w:pPr>
              <w:jc w:val="both"/>
              <w:rPr>
                <w:rFonts w:eastAsia="Calibri"/>
                <w:bCs/>
                <w:kern w:val="2"/>
              </w:rPr>
            </w:pPr>
            <w:r w:rsidRPr="00442EAD">
              <w:rPr>
                <w:rFonts w:eastAsia="Calibri"/>
                <w:bCs/>
                <w:kern w:val="2"/>
              </w:rPr>
              <w:t>Физическое лицо</w:t>
            </w:r>
          </w:p>
        </w:tc>
        <w:tc>
          <w:tcPr>
            <w:tcW w:w="428" w:type="dxa"/>
            <w:tcBorders>
              <w:top w:val="single" w:sz="4" w:space="0" w:color="auto"/>
              <w:left w:val="single" w:sz="4" w:space="0" w:color="auto"/>
              <w:bottom w:val="single" w:sz="4" w:space="0" w:color="auto"/>
              <w:right w:val="single" w:sz="4" w:space="0" w:color="auto"/>
            </w:tcBorders>
          </w:tcPr>
          <w:p w:rsidR="00C66522" w:rsidRPr="00442EAD" w:rsidRDefault="00C66522" w:rsidP="004F67D8">
            <w:pPr>
              <w:jc w:val="both"/>
              <w:rPr>
                <w:rFonts w:eastAsia="Calibri"/>
                <w:bCs/>
                <w:kern w:val="2"/>
              </w:rPr>
            </w:pPr>
          </w:p>
        </w:tc>
        <w:tc>
          <w:tcPr>
            <w:tcW w:w="2015" w:type="dxa"/>
            <w:tcBorders>
              <w:left w:val="single" w:sz="4" w:space="0" w:color="auto"/>
              <w:right w:val="single" w:sz="4" w:space="0" w:color="auto"/>
            </w:tcBorders>
          </w:tcPr>
          <w:p w:rsidR="00C66522" w:rsidRPr="00442EAD" w:rsidRDefault="00C66522" w:rsidP="004F67D8">
            <w:pPr>
              <w:jc w:val="both"/>
              <w:rPr>
                <w:rFonts w:eastAsia="Calibri"/>
                <w:bCs/>
                <w:kern w:val="2"/>
              </w:rPr>
            </w:pPr>
            <w:r w:rsidRPr="00442EAD">
              <w:rPr>
                <w:rFonts w:eastAsia="Calibri"/>
                <w:bCs/>
                <w:kern w:val="2"/>
              </w:rPr>
              <w:t>Индивидуальный предприниматель</w:t>
            </w:r>
          </w:p>
        </w:tc>
        <w:tc>
          <w:tcPr>
            <w:tcW w:w="396" w:type="dxa"/>
            <w:tcBorders>
              <w:top w:val="single" w:sz="4" w:space="0" w:color="auto"/>
              <w:left w:val="single" w:sz="4" w:space="0" w:color="auto"/>
              <w:bottom w:val="single" w:sz="4" w:space="0" w:color="auto"/>
              <w:right w:val="single" w:sz="4" w:space="0" w:color="auto"/>
            </w:tcBorders>
          </w:tcPr>
          <w:p w:rsidR="00C66522" w:rsidRPr="00442EAD" w:rsidRDefault="00C66522" w:rsidP="004F67D8">
            <w:pPr>
              <w:jc w:val="both"/>
              <w:rPr>
                <w:rFonts w:eastAsia="Calibri"/>
                <w:bCs/>
                <w:kern w:val="2"/>
              </w:rPr>
            </w:pPr>
          </w:p>
        </w:tc>
        <w:tc>
          <w:tcPr>
            <w:tcW w:w="1636" w:type="dxa"/>
            <w:tcBorders>
              <w:left w:val="single" w:sz="4" w:space="0" w:color="auto"/>
            </w:tcBorders>
          </w:tcPr>
          <w:p w:rsidR="00C66522" w:rsidRPr="00442EAD" w:rsidRDefault="00C66522" w:rsidP="004F67D8">
            <w:pPr>
              <w:jc w:val="both"/>
              <w:rPr>
                <w:rFonts w:eastAsia="Calibri"/>
                <w:bCs/>
                <w:kern w:val="2"/>
              </w:rPr>
            </w:pPr>
            <w:r w:rsidRPr="00442EAD">
              <w:rPr>
                <w:rFonts w:eastAsia="Calibri"/>
                <w:bCs/>
                <w:kern w:val="2"/>
              </w:rPr>
              <w:t>Юридическое лицо</w:t>
            </w:r>
          </w:p>
        </w:tc>
      </w:tr>
    </w:tbl>
    <w:p w:rsidR="00C66522" w:rsidRPr="00442EAD" w:rsidRDefault="00C66522" w:rsidP="00C66522">
      <w:pPr>
        <w:jc w:val="both"/>
        <w:rPr>
          <w:rFonts w:eastAsia="Calibri"/>
          <w:b/>
          <w:bCs/>
          <w:kern w:val="2"/>
        </w:rPr>
      </w:pPr>
    </w:p>
    <w:p w:rsidR="00C66522" w:rsidRPr="00442EAD" w:rsidRDefault="00C66522" w:rsidP="00C66522">
      <w:pPr>
        <w:jc w:val="both"/>
        <w:rPr>
          <w:rFonts w:eastAsia="Calibri"/>
          <w:b/>
          <w:bCs/>
          <w:kern w:val="2"/>
        </w:rPr>
      </w:pPr>
      <w:r w:rsidRPr="00442EAD">
        <w:rPr>
          <w:rFonts w:eastAsia="Calibri"/>
          <w:b/>
          <w:bCs/>
          <w:kern w:val="2"/>
        </w:rPr>
        <w:t>Для физических лиц и индивидуальных предпринимателей:</w:t>
      </w:r>
    </w:p>
    <w:p w:rsidR="00C66522" w:rsidRPr="00442EAD" w:rsidRDefault="00C66522" w:rsidP="00C66522">
      <w:pPr>
        <w:jc w:val="both"/>
        <w:rPr>
          <w:rFonts w:eastAsia="Calibri"/>
          <w:bCs/>
          <w:kern w:val="2"/>
        </w:rPr>
      </w:pPr>
      <w:r w:rsidRPr="00442EAD">
        <w:rPr>
          <w:rFonts w:eastAsia="Calibri"/>
          <w:bCs/>
          <w:kern w:val="2"/>
        </w:rPr>
        <w:t xml:space="preserve">Фамилия, имя, отчество (последнее </w:t>
      </w:r>
      <w:r w:rsidR="00EE632D">
        <w:rPr>
          <w:rFonts w:eastAsia="Calibri"/>
          <w:bCs/>
          <w:kern w:val="2"/>
        </w:rPr>
        <w:t xml:space="preserve">- </w:t>
      </w:r>
      <w:r w:rsidRPr="00442EAD">
        <w:rPr>
          <w:rFonts w:eastAsia="Calibri"/>
          <w:bCs/>
          <w:kern w:val="2"/>
        </w:rPr>
        <w:t xml:space="preserve">при наличии) заявителя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C66522" w:rsidRPr="00442EAD" w:rsidTr="004F67D8">
        <w:tc>
          <w:tcPr>
            <w:tcW w:w="10314" w:type="dxa"/>
            <w:tcBorders>
              <w:top w:val="nil"/>
              <w:left w:val="nil"/>
              <w:bottom w:val="single" w:sz="4" w:space="0" w:color="auto"/>
              <w:right w:val="nil"/>
            </w:tcBorders>
            <w:shd w:val="clear" w:color="auto" w:fill="auto"/>
          </w:tcPr>
          <w:p w:rsidR="00C66522" w:rsidRPr="00442EAD" w:rsidRDefault="00C66522" w:rsidP="004F67D8">
            <w:pPr>
              <w:jc w:val="both"/>
              <w:rPr>
                <w:rFonts w:eastAsia="Calibri"/>
                <w:bCs/>
                <w:kern w:val="2"/>
              </w:rPr>
            </w:pPr>
            <w:bookmarkStart w:id="38" w:name="_Hlk42594192"/>
          </w:p>
        </w:tc>
      </w:tr>
    </w:tbl>
    <w:bookmarkEnd w:id="38"/>
    <w:p w:rsidR="00C66522" w:rsidRPr="00442EAD" w:rsidRDefault="00C66522" w:rsidP="00C66522">
      <w:pPr>
        <w:jc w:val="both"/>
        <w:rPr>
          <w:rFonts w:eastAsia="Calibri"/>
          <w:bCs/>
          <w:kern w:val="2"/>
        </w:rPr>
      </w:pPr>
      <w:r w:rsidRPr="00442EAD">
        <w:rPr>
          <w:rFonts w:eastAsia="Calibri"/>
          <w:bCs/>
          <w:kern w:val="2"/>
        </w:rPr>
        <w:t xml:space="preserve">Адрес места жительства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C66522" w:rsidRPr="00442EAD" w:rsidTr="004F67D8">
        <w:tc>
          <w:tcPr>
            <w:tcW w:w="10314" w:type="dxa"/>
            <w:tcBorders>
              <w:top w:val="nil"/>
              <w:left w:val="nil"/>
              <w:bottom w:val="single" w:sz="4" w:space="0" w:color="auto"/>
              <w:right w:val="nil"/>
            </w:tcBorders>
            <w:shd w:val="clear" w:color="auto" w:fill="auto"/>
          </w:tcPr>
          <w:p w:rsidR="00C66522" w:rsidRPr="00442EAD" w:rsidRDefault="00C66522" w:rsidP="004F67D8">
            <w:pPr>
              <w:jc w:val="both"/>
              <w:rPr>
                <w:rFonts w:eastAsia="Calibri"/>
                <w:bCs/>
                <w:kern w:val="2"/>
              </w:rPr>
            </w:pPr>
          </w:p>
        </w:tc>
      </w:tr>
      <w:tr w:rsidR="00C66522" w:rsidRPr="00442EAD" w:rsidTr="004F67D8">
        <w:tc>
          <w:tcPr>
            <w:tcW w:w="10314" w:type="dxa"/>
            <w:tcBorders>
              <w:top w:val="single" w:sz="4" w:space="0" w:color="auto"/>
              <w:left w:val="nil"/>
              <w:bottom w:val="single" w:sz="4" w:space="0" w:color="auto"/>
              <w:right w:val="nil"/>
            </w:tcBorders>
            <w:shd w:val="clear" w:color="auto" w:fill="auto"/>
          </w:tcPr>
          <w:p w:rsidR="00C66522" w:rsidRPr="00442EAD" w:rsidRDefault="00C66522" w:rsidP="004F67D8">
            <w:pPr>
              <w:jc w:val="both"/>
              <w:rPr>
                <w:rFonts w:eastAsia="Calibri"/>
                <w:bCs/>
                <w:kern w:val="2"/>
              </w:rPr>
            </w:pPr>
            <w:bookmarkStart w:id="39" w:name="_Hlk42594076"/>
          </w:p>
        </w:tc>
      </w:tr>
    </w:tbl>
    <w:bookmarkEnd w:id="39"/>
    <w:p w:rsidR="00C66522" w:rsidRPr="00442EAD" w:rsidRDefault="00C66522" w:rsidP="00C66522">
      <w:pPr>
        <w:jc w:val="both"/>
        <w:rPr>
          <w:rFonts w:eastAsia="Calibri"/>
          <w:bCs/>
          <w:kern w:val="2"/>
        </w:rPr>
      </w:pPr>
      <w:r w:rsidRPr="00442EAD">
        <w:rPr>
          <w:rFonts w:eastAsia="Calibri"/>
          <w:bCs/>
          <w:kern w:val="2"/>
        </w:rPr>
        <w:t xml:space="preserve">Сведения о документе, удостоверяющем личность заявителя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C66522" w:rsidRPr="00442EAD" w:rsidTr="004F67D8">
        <w:tc>
          <w:tcPr>
            <w:tcW w:w="10314" w:type="dxa"/>
            <w:tcBorders>
              <w:top w:val="nil"/>
              <w:left w:val="nil"/>
              <w:bottom w:val="single" w:sz="4" w:space="0" w:color="auto"/>
              <w:right w:val="nil"/>
            </w:tcBorders>
            <w:shd w:val="clear" w:color="auto" w:fill="auto"/>
          </w:tcPr>
          <w:p w:rsidR="00C66522" w:rsidRPr="00442EAD" w:rsidRDefault="00C66522" w:rsidP="004F67D8">
            <w:pPr>
              <w:jc w:val="both"/>
              <w:rPr>
                <w:rFonts w:eastAsia="Calibri"/>
                <w:bCs/>
                <w:kern w:val="2"/>
              </w:rPr>
            </w:pPr>
            <w:bookmarkStart w:id="40" w:name="_Hlk42594804"/>
          </w:p>
        </w:tc>
      </w:tr>
      <w:tr w:rsidR="00C66522" w:rsidRPr="00442EAD" w:rsidTr="004F67D8">
        <w:tc>
          <w:tcPr>
            <w:tcW w:w="10314" w:type="dxa"/>
            <w:tcBorders>
              <w:top w:val="single" w:sz="4" w:space="0" w:color="auto"/>
              <w:left w:val="nil"/>
              <w:bottom w:val="single" w:sz="4" w:space="0" w:color="auto"/>
              <w:right w:val="nil"/>
            </w:tcBorders>
            <w:shd w:val="clear" w:color="auto" w:fill="auto"/>
          </w:tcPr>
          <w:p w:rsidR="00C66522" w:rsidRPr="00442EAD" w:rsidRDefault="00C66522" w:rsidP="004F67D8">
            <w:pPr>
              <w:jc w:val="both"/>
              <w:rPr>
                <w:rFonts w:eastAsia="Calibri"/>
                <w:bCs/>
                <w:kern w:val="2"/>
              </w:rPr>
            </w:pPr>
          </w:p>
        </w:tc>
      </w:tr>
    </w:tbl>
    <w:bookmarkEnd w:id="40"/>
    <w:p w:rsidR="00C66522" w:rsidRPr="00442EAD" w:rsidRDefault="00C66522" w:rsidP="00C66522">
      <w:pPr>
        <w:jc w:val="both"/>
        <w:rPr>
          <w:rFonts w:eastAsia="Calibri"/>
          <w:b/>
          <w:bCs/>
          <w:kern w:val="2"/>
        </w:rPr>
      </w:pPr>
      <w:r w:rsidRPr="00442EAD">
        <w:rPr>
          <w:rFonts w:eastAsia="Calibri"/>
          <w:b/>
          <w:bCs/>
          <w:kern w:val="2"/>
        </w:rPr>
        <w:t>Для индивидуальных предпринимателей:</w:t>
      </w:r>
    </w:p>
    <w:tbl>
      <w:tblPr>
        <w:tblW w:w="0" w:type="auto"/>
        <w:tblBorders>
          <w:bottom w:val="single" w:sz="4" w:space="0" w:color="auto"/>
        </w:tblBorders>
        <w:tblLook w:val="04A0"/>
      </w:tblPr>
      <w:tblGrid>
        <w:gridCol w:w="4449"/>
        <w:gridCol w:w="5121"/>
      </w:tblGrid>
      <w:tr w:rsidR="00C66522" w:rsidRPr="00442EAD" w:rsidTr="004F67D8">
        <w:tc>
          <w:tcPr>
            <w:tcW w:w="4785" w:type="dxa"/>
            <w:shd w:val="clear" w:color="auto" w:fill="auto"/>
          </w:tcPr>
          <w:p w:rsidR="00C66522" w:rsidRPr="00442EAD" w:rsidRDefault="00C66522" w:rsidP="004F67D8">
            <w:pPr>
              <w:jc w:val="both"/>
              <w:rPr>
                <w:rFonts w:eastAsia="Calibri"/>
                <w:kern w:val="2"/>
              </w:rPr>
            </w:pPr>
            <w:bookmarkStart w:id="41" w:name="_Hlk42594259"/>
            <w:r w:rsidRPr="00442EAD">
              <w:rPr>
                <w:rFonts w:eastAsia="Calibri"/>
                <w:kern w:val="2"/>
              </w:rPr>
              <w:t>ОГРН</w:t>
            </w:r>
          </w:p>
        </w:tc>
        <w:tc>
          <w:tcPr>
            <w:tcW w:w="5529" w:type="dxa"/>
            <w:shd w:val="clear" w:color="auto" w:fill="auto"/>
          </w:tcPr>
          <w:p w:rsidR="00C66522" w:rsidRPr="00442EAD" w:rsidRDefault="00C66522" w:rsidP="004F67D8">
            <w:pPr>
              <w:jc w:val="both"/>
              <w:rPr>
                <w:rFonts w:eastAsia="Calibri"/>
                <w:kern w:val="2"/>
              </w:rPr>
            </w:pPr>
            <w:r w:rsidRPr="00442EAD">
              <w:rPr>
                <w:rFonts w:eastAsia="Calibri"/>
                <w:kern w:val="2"/>
              </w:rPr>
              <w:t>ИНН</w:t>
            </w:r>
          </w:p>
        </w:tc>
      </w:tr>
      <w:bookmarkEnd w:id="41"/>
    </w:tbl>
    <w:p w:rsidR="00C66522" w:rsidRPr="00442EAD" w:rsidRDefault="00C66522" w:rsidP="00C66522">
      <w:pPr>
        <w:jc w:val="both"/>
        <w:rPr>
          <w:rFonts w:eastAsia="Calibri"/>
          <w:bCs/>
          <w:kern w:val="2"/>
        </w:rPr>
      </w:pPr>
    </w:p>
    <w:p w:rsidR="00C66522" w:rsidRPr="00442EAD" w:rsidRDefault="00C66522" w:rsidP="00C66522">
      <w:pPr>
        <w:jc w:val="both"/>
        <w:rPr>
          <w:rFonts w:eastAsia="Calibri"/>
          <w:b/>
          <w:bCs/>
          <w:kern w:val="2"/>
        </w:rPr>
      </w:pPr>
      <w:r w:rsidRPr="00442EAD">
        <w:rPr>
          <w:rFonts w:eastAsia="Calibri"/>
          <w:b/>
          <w:bCs/>
          <w:kern w:val="2"/>
        </w:rPr>
        <w:t>Для юридических лиц:</w:t>
      </w:r>
    </w:p>
    <w:p w:rsidR="00C66522" w:rsidRPr="00442EAD" w:rsidRDefault="00C66522" w:rsidP="00C66522">
      <w:pPr>
        <w:jc w:val="both"/>
        <w:rPr>
          <w:rFonts w:eastAsia="Calibri"/>
          <w:bCs/>
          <w:kern w:val="2"/>
        </w:rPr>
      </w:pPr>
      <w:r w:rsidRPr="00442EAD">
        <w:rPr>
          <w:rFonts w:eastAsia="Calibri"/>
          <w:bCs/>
          <w:kern w:val="2"/>
        </w:rPr>
        <w:t xml:space="preserve">Наименование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C66522" w:rsidRPr="00442EAD" w:rsidTr="004F67D8">
        <w:tc>
          <w:tcPr>
            <w:tcW w:w="10314" w:type="dxa"/>
            <w:tcBorders>
              <w:top w:val="nil"/>
              <w:left w:val="nil"/>
              <w:bottom w:val="single" w:sz="4" w:space="0" w:color="auto"/>
              <w:right w:val="nil"/>
            </w:tcBorders>
            <w:shd w:val="clear" w:color="auto" w:fill="auto"/>
          </w:tcPr>
          <w:p w:rsidR="00C66522" w:rsidRPr="00442EAD" w:rsidRDefault="00C66522" w:rsidP="004F67D8">
            <w:pPr>
              <w:jc w:val="both"/>
              <w:rPr>
                <w:rFonts w:eastAsia="Calibri"/>
                <w:bCs/>
                <w:kern w:val="2"/>
              </w:rPr>
            </w:pPr>
          </w:p>
        </w:tc>
      </w:tr>
    </w:tbl>
    <w:p w:rsidR="00C66522" w:rsidRPr="00442EAD" w:rsidRDefault="00C66522" w:rsidP="00C66522">
      <w:pPr>
        <w:jc w:val="both"/>
        <w:rPr>
          <w:rFonts w:eastAsia="Calibri"/>
          <w:bCs/>
          <w:kern w:val="2"/>
        </w:rPr>
      </w:pPr>
      <w:r w:rsidRPr="00442EAD">
        <w:rPr>
          <w:rFonts w:eastAsia="Calibri"/>
          <w:bCs/>
          <w:kern w:val="2"/>
        </w:rPr>
        <w:t xml:space="preserve">Адрес места нахождения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49"/>
        <w:gridCol w:w="5121"/>
      </w:tblGrid>
      <w:tr w:rsidR="00C66522" w:rsidRPr="00442EAD" w:rsidTr="004F67D8">
        <w:tc>
          <w:tcPr>
            <w:tcW w:w="10314" w:type="dxa"/>
            <w:gridSpan w:val="2"/>
            <w:tcBorders>
              <w:top w:val="nil"/>
              <w:left w:val="nil"/>
              <w:bottom w:val="single" w:sz="4" w:space="0" w:color="auto"/>
              <w:right w:val="nil"/>
            </w:tcBorders>
            <w:shd w:val="clear" w:color="auto" w:fill="auto"/>
          </w:tcPr>
          <w:p w:rsidR="00C66522" w:rsidRPr="00442EAD" w:rsidRDefault="00C66522" w:rsidP="004F67D8">
            <w:pPr>
              <w:jc w:val="both"/>
              <w:rPr>
                <w:rFonts w:eastAsia="Calibri"/>
                <w:bCs/>
                <w:kern w:val="2"/>
              </w:rPr>
            </w:pPr>
          </w:p>
        </w:tc>
      </w:tr>
      <w:tr w:rsidR="00C66522" w:rsidRPr="00442EAD" w:rsidTr="004F67D8">
        <w:tc>
          <w:tcPr>
            <w:tcW w:w="10314" w:type="dxa"/>
            <w:gridSpan w:val="2"/>
            <w:tcBorders>
              <w:top w:val="single" w:sz="4" w:space="0" w:color="auto"/>
              <w:left w:val="nil"/>
              <w:bottom w:val="single" w:sz="4" w:space="0" w:color="auto"/>
              <w:right w:val="nil"/>
            </w:tcBorders>
            <w:shd w:val="clear" w:color="auto" w:fill="auto"/>
          </w:tcPr>
          <w:p w:rsidR="00C66522" w:rsidRPr="00442EAD" w:rsidRDefault="00C66522" w:rsidP="004F67D8">
            <w:pPr>
              <w:jc w:val="both"/>
              <w:rPr>
                <w:rFonts w:eastAsia="Calibri"/>
                <w:bCs/>
                <w:kern w:val="2"/>
              </w:rPr>
            </w:pPr>
          </w:p>
        </w:tc>
      </w:tr>
      <w:tr w:rsidR="00C66522" w:rsidRPr="00442EAD" w:rsidTr="004F67D8">
        <w:tblPrEx>
          <w:tblBorders>
            <w:top w:val="none" w:sz="0" w:space="0" w:color="auto"/>
            <w:left w:val="none" w:sz="0" w:space="0" w:color="auto"/>
            <w:right w:val="none" w:sz="0" w:space="0" w:color="auto"/>
            <w:insideH w:val="none" w:sz="0" w:space="0" w:color="auto"/>
            <w:insideV w:val="none" w:sz="0" w:space="0" w:color="auto"/>
          </w:tblBorders>
        </w:tblPrEx>
        <w:tc>
          <w:tcPr>
            <w:tcW w:w="4785" w:type="dxa"/>
            <w:shd w:val="clear" w:color="auto" w:fill="auto"/>
          </w:tcPr>
          <w:p w:rsidR="00C66522" w:rsidRPr="00442EAD" w:rsidRDefault="00C66522" w:rsidP="004F67D8">
            <w:pPr>
              <w:jc w:val="both"/>
              <w:rPr>
                <w:rFonts w:eastAsia="Calibri"/>
                <w:kern w:val="2"/>
              </w:rPr>
            </w:pPr>
            <w:r w:rsidRPr="00442EAD">
              <w:rPr>
                <w:rFonts w:eastAsia="Calibri"/>
                <w:kern w:val="2"/>
              </w:rPr>
              <w:t>ОГРН</w:t>
            </w:r>
          </w:p>
        </w:tc>
        <w:tc>
          <w:tcPr>
            <w:tcW w:w="5529" w:type="dxa"/>
            <w:shd w:val="clear" w:color="auto" w:fill="auto"/>
          </w:tcPr>
          <w:p w:rsidR="00C66522" w:rsidRPr="00442EAD" w:rsidRDefault="00C66522" w:rsidP="004F67D8">
            <w:pPr>
              <w:jc w:val="both"/>
              <w:rPr>
                <w:rFonts w:eastAsia="Calibri"/>
                <w:kern w:val="2"/>
              </w:rPr>
            </w:pPr>
            <w:r w:rsidRPr="00442EAD">
              <w:rPr>
                <w:rFonts w:eastAsia="Calibri"/>
                <w:kern w:val="2"/>
              </w:rPr>
              <w:t>ИНН</w:t>
            </w:r>
          </w:p>
        </w:tc>
      </w:tr>
    </w:tbl>
    <w:p w:rsidR="00C66522" w:rsidRPr="00442EAD" w:rsidRDefault="00C66522" w:rsidP="00C66522">
      <w:pPr>
        <w:jc w:val="both"/>
        <w:rPr>
          <w:rFonts w:eastAsia="Calibri"/>
          <w:bCs/>
          <w:kern w:val="2"/>
        </w:rPr>
      </w:pPr>
    </w:p>
    <w:p w:rsidR="00C66522" w:rsidRPr="00442EAD" w:rsidRDefault="00C66522" w:rsidP="00C66522">
      <w:pPr>
        <w:jc w:val="both"/>
        <w:rPr>
          <w:rFonts w:eastAsia="Calibri"/>
          <w:b/>
          <w:bCs/>
          <w:kern w:val="2"/>
        </w:rPr>
      </w:pPr>
      <w:r w:rsidRPr="00442EAD">
        <w:rPr>
          <w:rFonts w:eastAsia="Calibri"/>
          <w:b/>
          <w:bCs/>
          <w:kern w:val="2"/>
        </w:rPr>
        <w:t>Сведения о представителе заявителя:</w:t>
      </w:r>
    </w:p>
    <w:p w:rsidR="00C66522" w:rsidRPr="00442EAD" w:rsidRDefault="00C66522" w:rsidP="00C66522">
      <w:pPr>
        <w:jc w:val="both"/>
        <w:rPr>
          <w:rFonts w:eastAsia="Calibri"/>
          <w:bCs/>
          <w:kern w:val="2"/>
        </w:rPr>
      </w:pPr>
      <w:r w:rsidRPr="00442EAD">
        <w:rPr>
          <w:rFonts w:eastAsia="Calibri"/>
          <w:bCs/>
          <w:kern w:val="2"/>
        </w:rPr>
        <w:t>Представитель действует:</w:t>
      </w:r>
    </w:p>
    <w:tbl>
      <w:tblPr>
        <w:tblW w:w="10314" w:type="dxa"/>
        <w:tblLook w:val="04A0"/>
      </w:tblPr>
      <w:tblGrid>
        <w:gridCol w:w="959"/>
        <w:gridCol w:w="2410"/>
        <w:gridCol w:w="6945"/>
      </w:tblGrid>
      <w:tr w:rsidR="00C66522" w:rsidRPr="00442EAD" w:rsidTr="004F67D8">
        <w:tc>
          <w:tcPr>
            <w:tcW w:w="3369" w:type="dxa"/>
            <w:gridSpan w:val="2"/>
            <w:shd w:val="clear" w:color="auto" w:fill="auto"/>
          </w:tcPr>
          <w:p w:rsidR="00C66522" w:rsidRPr="00442EAD" w:rsidRDefault="00C66522" w:rsidP="004F67D8">
            <w:pPr>
              <w:jc w:val="both"/>
              <w:rPr>
                <w:rFonts w:eastAsia="Calibri"/>
                <w:bCs/>
                <w:kern w:val="2"/>
              </w:rPr>
            </w:pPr>
            <w:r w:rsidRPr="00442EAD">
              <w:rPr>
                <w:rFonts w:eastAsia="Calibri"/>
                <w:bCs/>
                <w:kern w:val="2"/>
              </w:rPr>
              <w:t>□ на основании доверенности</w:t>
            </w:r>
          </w:p>
        </w:tc>
        <w:tc>
          <w:tcPr>
            <w:tcW w:w="6945" w:type="dxa"/>
            <w:tcBorders>
              <w:bottom w:val="single" w:sz="4" w:space="0" w:color="auto"/>
            </w:tcBorders>
            <w:shd w:val="clear" w:color="auto" w:fill="auto"/>
          </w:tcPr>
          <w:p w:rsidR="00C66522" w:rsidRPr="00442EAD" w:rsidRDefault="00C66522" w:rsidP="004F67D8">
            <w:pPr>
              <w:jc w:val="both"/>
              <w:rPr>
                <w:rFonts w:eastAsia="Calibri"/>
                <w:bCs/>
                <w:kern w:val="2"/>
              </w:rPr>
            </w:pPr>
            <w:r w:rsidRPr="00442EAD">
              <w:rPr>
                <w:rFonts w:eastAsia="Calibri"/>
                <w:bCs/>
                <w:kern w:val="2"/>
              </w:rPr>
              <w:t>(реквизиты доверенности)</w:t>
            </w:r>
          </w:p>
        </w:tc>
      </w:tr>
      <w:tr w:rsidR="00C66522" w:rsidRPr="00442EAD" w:rsidTr="004F67D8">
        <w:tc>
          <w:tcPr>
            <w:tcW w:w="10314" w:type="dxa"/>
            <w:gridSpan w:val="3"/>
            <w:shd w:val="clear" w:color="auto" w:fill="auto"/>
          </w:tcPr>
          <w:p w:rsidR="00C66522" w:rsidRPr="00442EAD" w:rsidRDefault="00C66522" w:rsidP="004F67D8">
            <w:pPr>
              <w:jc w:val="both"/>
              <w:rPr>
                <w:rFonts w:eastAsia="Calibri"/>
                <w:bCs/>
                <w:kern w:val="2"/>
              </w:rPr>
            </w:pPr>
            <w:r w:rsidRPr="00442EAD">
              <w:rPr>
                <w:rFonts w:eastAsia="Calibri"/>
                <w:bCs/>
                <w:kern w:val="2"/>
              </w:rPr>
              <w:t>□ имеет право действовать от имени юридического лица без доверенности</w:t>
            </w:r>
          </w:p>
        </w:tc>
      </w:tr>
      <w:tr w:rsidR="00C66522" w:rsidRPr="00442EAD" w:rsidTr="004F67D8">
        <w:tc>
          <w:tcPr>
            <w:tcW w:w="959" w:type="dxa"/>
            <w:shd w:val="clear" w:color="auto" w:fill="auto"/>
          </w:tcPr>
          <w:p w:rsidR="00C66522" w:rsidRPr="00442EAD" w:rsidRDefault="00C66522" w:rsidP="004F67D8">
            <w:pPr>
              <w:jc w:val="both"/>
              <w:rPr>
                <w:rFonts w:eastAsia="Calibri"/>
                <w:bCs/>
                <w:kern w:val="2"/>
              </w:rPr>
            </w:pPr>
            <w:r w:rsidRPr="00442EAD">
              <w:rPr>
                <w:rFonts w:eastAsia="Calibri"/>
                <w:bCs/>
                <w:kern w:val="2"/>
              </w:rPr>
              <w:t>□ иное</w:t>
            </w:r>
          </w:p>
        </w:tc>
        <w:tc>
          <w:tcPr>
            <w:tcW w:w="9355" w:type="dxa"/>
            <w:gridSpan w:val="2"/>
            <w:tcBorders>
              <w:bottom w:val="single" w:sz="4" w:space="0" w:color="auto"/>
            </w:tcBorders>
            <w:shd w:val="clear" w:color="auto" w:fill="auto"/>
          </w:tcPr>
          <w:p w:rsidR="00C66522" w:rsidRPr="00442EAD" w:rsidRDefault="00C66522" w:rsidP="004F67D8">
            <w:pPr>
              <w:jc w:val="both"/>
              <w:rPr>
                <w:rFonts w:eastAsia="Calibri"/>
                <w:bCs/>
                <w:kern w:val="2"/>
              </w:rPr>
            </w:pPr>
          </w:p>
        </w:tc>
      </w:tr>
    </w:tbl>
    <w:p w:rsidR="00C66522" w:rsidRPr="00442EAD" w:rsidRDefault="00C66522" w:rsidP="00C66522">
      <w:pPr>
        <w:jc w:val="both"/>
        <w:rPr>
          <w:rFonts w:eastAsia="Calibri"/>
          <w:bCs/>
          <w:kern w:val="2"/>
        </w:rPr>
      </w:pPr>
      <w:r w:rsidRPr="00442EAD">
        <w:rPr>
          <w:rFonts w:eastAsia="Calibri"/>
          <w:bCs/>
          <w:kern w:val="2"/>
        </w:rPr>
        <w:lastRenderedPageBreak/>
        <w:t xml:space="preserve">Фамилия, имя, отчество (последнее </w:t>
      </w:r>
      <w:r w:rsidR="00EE632D">
        <w:rPr>
          <w:rFonts w:eastAsia="Calibri"/>
          <w:bCs/>
          <w:kern w:val="2"/>
        </w:rPr>
        <w:t xml:space="preserve">- </w:t>
      </w:r>
      <w:r w:rsidRPr="00442EAD">
        <w:rPr>
          <w:rFonts w:eastAsia="Calibri"/>
          <w:bCs/>
          <w:kern w:val="2"/>
        </w:rPr>
        <w:t xml:space="preserve">при наличии)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C66522" w:rsidRPr="00442EAD" w:rsidTr="004F67D8">
        <w:tc>
          <w:tcPr>
            <w:tcW w:w="10314" w:type="dxa"/>
            <w:tcBorders>
              <w:top w:val="nil"/>
              <w:left w:val="nil"/>
              <w:bottom w:val="single" w:sz="4" w:space="0" w:color="auto"/>
              <w:right w:val="nil"/>
            </w:tcBorders>
            <w:shd w:val="clear" w:color="auto" w:fill="auto"/>
          </w:tcPr>
          <w:p w:rsidR="00C66522" w:rsidRPr="00442EAD" w:rsidRDefault="00C66522" w:rsidP="004F67D8">
            <w:pPr>
              <w:jc w:val="both"/>
              <w:rPr>
                <w:rFonts w:eastAsia="Calibri"/>
                <w:bCs/>
                <w:kern w:val="2"/>
              </w:rPr>
            </w:pPr>
          </w:p>
        </w:tc>
      </w:tr>
    </w:tbl>
    <w:p w:rsidR="00C66522" w:rsidRPr="00442EAD" w:rsidRDefault="00C66522" w:rsidP="00C66522">
      <w:pPr>
        <w:jc w:val="both"/>
        <w:rPr>
          <w:rFonts w:eastAsia="Calibri"/>
          <w:bCs/>
          <w:kern w:val="2"/>
        </w:rPr>
      </w:pPr>
      <w:r w:rsidRPr="00442EAD">
        <w:rPr>
          <w:rFonts w:eastAsia="Calibri"/>
          <w:bCs/>
          <w:kern w:val="2"/>
        </w:rPr>
        <w:t xml:space="preserve">Адрес места жительства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C66522" w:rsidRPr="00442EAD" w:rsidTr="004F67D8">
        <w:tc>
          <w:tcPr>
            <w:tcW w:w="10314" w:type="dxa"/>
            <w:tcBorders>
              <w:top w:val="nil"/>
              <w:left w:val="nil"/>
              <w:bottom w:val="single" w:sz="4" w:space="0" w:color="auto"/>
              <w:right w:val="nil"/>
            </w:tcBorders>
            <w:shd w:val="clear" w:color="auto" w:fill="auto"/>
          </w:tcPr>
          <w:p w:rsidR="00C66522" w:rsidRPr="00442EAD" w:rsidRDefault="00C66522" w:rsidP="004F67D8">
            <w:pPr>
              <w:jc w:val="both"/>
              <w:rPr>
                <w:rFonts w:eastAsia="Calibri"/>
                <w:bCs/>
                <w:kern w:val="2"/>
              </w:rPr>
            </w:pPr>
          </w:p>
        </w:tc>
      </w:tr>
      <w:tr w:rsidR="00C66522" w:rsidRPr="00442EAD" w:rsidTr="004F67D8">
        <w:tc>
          <w:tcPr>
            <w:tcW w:w="10314" w:type="dxa"/>
            <w:tcBorders>
              <w:top w:val="single" w:sz="4" w:space="0" w:color="auto"/>
              <w:left w:val="nil"/>
              <w:bottom w:val="single" w:sz="4" w:space="0" w:color="auto"/>
              <w:right w:val="nil"/>
            </w:tcBorders>
            <w:shd w:val="clear" w:color="auto" w:fill="auto"/>
          </w:tcPr>
          <w:p w:rsidR="00C66522" w:rsidRPr="00442EAD" w:rsidRDefault="00C66522" w:rsidP="004F67D8">
            <w:pPr>
              <w:jc w:val="both"/>
              <w:rPr>
                <w:rFonts w:eastAsia="Calibri"/>
                <w:bCs/>
                <w:kern w:val="2"/>
              </w:rPr>
            </w:pPr>
          </w:p>
        </w:tc>
      </w:tr>
    </w:tbl>
    <w:p w:rsidR="00C66522" w:rsidRPr="00442EAD" w:rsidRDefault="00C66522" w:rsidP="00C66522">
      <w:pPr>
        <w:jc w:val="both"/>
        <w:rPr>
          <w:rFonts w:eastAsia="Calibri"/>
          <w:bCs/>
          <w:kern w:val="2"/>
        </w:rPr>
      </w:pPr>
    </w:p>
    <w:p w:rsidR="00C66522" w:rsidRPr="00442EAD" w:rsidRDefault="00C66522" w:rsidP="00C66522">
      <w:pPr>
        <w:jc w:val="both"/>
        <w:rPr>
          <w:rFonts w:eastAsia="Calibri"/>
          <w:bCs/>
          <w:kern w:val="2"/>
        </w:rPr>
      </w:pPr>
      <w:r w:rsidRPr="00442EAD">
        <w:rPr>
          <w:rFonts w:eastAsia="Calibri"/>
          <w:bCs/>
          <w:kern w:val="2"/>
        </w:rPr>
        <w:t xml:space="preserve">Сведения о документе, удостоверяющем личность заявителя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C66522" w:rsidRPr="00442EAD" w:rsidTr="004F67D8">
        <w:tc>
          <w:tcPr>
            <w:tcW w:w="10314" w:type="dxa"/>
            <w:tcBorders>
              <w:top w:val="nil"/>
              <w:left w:val="nil"/>
              <w:bottom w:val="single" w:sz="4" w:space="0" w:color="auto"/>
              <w:right w:val="nil"/>
            </w:tcBorders>
            <w:shd w:val="clear" w:color="auto" w:fill="auto"/>
          </w:tcPr>
          <w:p w:rsidR="00C66522" w:rsidRPr="00442EAD" w:rsidRDefault="00C66522" w:rsidP="004F67D8">
            <w:pPr>
              <w:jc w:val="both"/>
              <w:rPr>
                <w:rFonts w:eastAsia="Calibri"/>
                <w:bCs/>
                <w:kern w:val="2"/>
              </w:rPr>
            </w:pPr>
            <w:bookmarkStart w:id="42" w:name="_Hlk42594832"/>
          </w:p>
        </w:tc>
      </w:tr>
      <w:tr w:rsidR="00C66522" w:rsidRPr="00442EAD" w:rsidTr="004F67D8">
        <w:tc>
          <w:tcPr>
            <w:tcW w:w="10314" w:type="dxa"/>
            <w:tcBorders>
              <w:top w:val="single" w:sz="4" w:space="0" w:color="auto"/>
              <w:left w:val="nil"/>
              <w:bottom w:val="single" w:sz="4" w:space="0" w:color="auto"/>
              <w:right w:val="nil"/>
            </w:tcBorders>
            <w:shd w:val="clear" w:color="auto" w:fill="auto"/>
          </w:tcPr>
          <w:p w:rsidR="00C66522" w:rsidRPr="00442EAD" w:rsidRDefault="00C66522" w:rsidP="004F67D8">
            <w:pPr>
              <w:jc w:val="both"/>
              <w:rPr>
                <w:rFonts w:eastAsia="Calibri"/>
                <w:bCs/>
                <w:kern w:val="2"/>
              </w:rPr>
            </w:pPr>
          </w:p>
        </w:tc>
      </w:tr>
      <w:bookmarkEnd w:id="42"/>
    </w:tbl>
    <w:p w:rsidR="00C66522" w:rsidRPr="00442EAD" w:rsidRDefault="00C66522" w:rsidP="00C66522">
      <w:pPr>
        <w:jc w:val="center"/>
        <w:rPr>
          <w:rFonts w:eastAsia="Calibri"/>
          <w:b/>
          <w:bCs/>
          <w:kern w:val="2"/>
        </w:rPr>
      </w:pPr>
    </w:p>
    <w:p w:rsidR="00C66522" w:rsidRPr="00442EAD" w:rsidRDefault="00C66522" w:rsidP="00C66522">
      <w:pPr>
        <w:jc w:val="both"/>
        <w:rPr>
          <w:rFonts w:eastAsia="Calibri"/>
          <w:b/>
          <w:bCs/>
          <w:kern w:val="2"/>
        </w:rPr>
      </w:pPr>
      <w:r w:rsidRPr="00442EAD">
        <w:rPr>
          <w:rFonts w:eastAsia="Calibri"/>
          <w:b/>
          <w:bCs/>
          <w:kern w:val="2"/>
        </w:rPr>
        <w:t>Вид деятельности:</w:t>
      </w:r>
    </w:p>
    <w:p w:rsidR="00C66522" w:rsidRPr="00442EAD" w:rsidRDefault="00C66522" w:rsidP="00C66522">
      <w:pPr>
        <w:jc w:val="both"/>
        <w:rPr>
          <w:rFonts w:eastAsia="Calibri" w:cs="Calibri"/>
          <w:kern w:val="2"/>
          <w:lang w:eastAsia="en-US"/>
        </w:rPr>
      </w:pPr>
      <w:r w:rsidRPr="00442EAD">
        <w:rPr>
          <w:rFonts w:eastAsia="Calibri"/>
          <w:bCs/>
          <w:kern w:val="2"/>
        </w:rPr>
        <w:t xml:space="preserve">□ </w:t>
      </w:r>
      <w:r w:rsidRPr="00442EAD">
        <w:rPr>
          <w:rFonts w:eastAsia="Calibri" w:cs="Calibri"/>
          <w:kern w:val="2"/>
          <w:lang w:eastAsia="en-US"/>
        </w:rPr>
        <w:t>выполнение авиационных работ;</w:t>
      </w:r>
    </w:p>
    <w:p w:rsidR="00C66522" w:rsidRPr="00442EAD" w:rsidRDefault="00C66522" w:rsidP="00C66522">
      <w:pPr>
        <w:jc w:val="both"/>
        <w:rPr>
          <w:rFonts w:eastAsia="Calibri" w:cs="Calibri"/>
          <w:kern w:val="2"/>
          <w:lang w:eastAsia="en-US"/>
        </w:rPr>
      </w:pPr>
      <w:r w:rsidRPr="00442EAD">
        <w:rPr>
          <w:rFonts w:eastAsia="Calibri"/>
          <w:bCs/>
          <w:kern w:val="2"/>
        </w:rPr>
        <w:t xml:space="preserve">□ </w:t>
      </w:r>
      <w:r w:rsidRPr="00442EAD">
        <w:rPr>
          <w:rFonts w:eastAsia="Calibri" w:cs="Calibri"/>
          <w:kern w:val="2"/>
          <w:lang w:eastAsia="en-US"/>
        </w:rPr>
        <w:t>выполнение парашютных прыжков;</w:t>
      </w:r>
    </w:p>
    <w:p w:rsidR="00C66522" w:rsidRPr="00442EAD" w:rsidRDefault="00C66522" w:rsidP="00C66522">
      <w:pPr>
        <w:jc w:val="both"/>
        <w:rPr>
          <w:rFonts w:eastAsia="Calibri" w:cs="Calibri"/>
          <w:kern w:val="2"/>
          <w:lang w:eastAsia="en-US"/>
        </w:rPr>
      </w:pPr>
      <w:r w:rsidRPr="00442EAD">
        <w:rPr>
          <w:rFonts w:eastAsia="Calibri"/>
          <w:bCs/>
          <w:kern w:val="2"/>
        </w:rPr>
        <w:t xml:space="preserve">□ </w:t>
      </w:r>
      <w:r w:rsidRPr="00442EAD">
        <w:rPr>
          <w:rFonts w:eastAsia="Calibri" w:cs="Calibri"/>
          <w:kern w:val="2"/>
          <w:lang w:eastAsia="en-US"/>
        </w:rPr>
        <w:t>выполнение демонстрационных полетов воздушных судов;</w:t>
      </w:r>
    </w:p>
    <w:p w:rsidR="00C66522" w:rsidRPr="00442EAD" w:rsidRDefault="00C66522" w:rsidP="00C66522">
      <w:pPr>
        <w:jc w:val="both"/>
        <w:rPr>
          <w:rFonts w:eastAsia="Calibri" w:cs="Calibri"/>
          <w:kern w:val="2"/>
          <w:lang w:eastAsia="en-US"/>
        </w:rPr>
      </w:pPr>
      <w:r w:rsidRPr="00442EAD">
        <w:rPr>
          <w:rFonts w:eastAsia="Calibri"/>
          <w:bCs/>
          <w:kern w:val="2"/>
        </w:rPr>
        <w:t xml:space="preserve">□ </w:t>
      </w:r>
      <w:r w:rsidRPr="00442EAD">
        <w:rPr>
          <w:rFonts w:eastAsia="Calibri" w:cs="Calibri"/>
          <w:kern w:val="2"/>
          <w:lang w:eastAsia="en-US"/>
        </w:rPr>
        <w:t>выполнение полетов беспилотных воздушных судов;</w:t>
      </w:r>
    </w:p>
    <w:p w:rsidR="00C66522" w:rsidRPr="00442EAD" w:rsidRDefault="00C66522" w:rsidP="00C66522">
      <w:pPr>
        <w:jc w:val="both"/>
        <w:rPr>
          <w:rFonts w:eastAsia="Calibri" w:cs="Calibri"/>
          <w:kern w:val="2"/>
          <w:lang w:eastAsia="en-US"/>
        </w:rPr>
      </w:pPr>
      <w:r w:rsidRPr="00442EAD">
        <w:rPr>
          <w:rFonts w:eastAsia="Calibri"/>
          <w:bCs/>
          <w:kern w:val="2"/>
        </w:rPr>
        <w:t xml:space="preserve">□ </w:t>
      </w:r>
      <w:r w:rsidRPr="00442EAD">
        <w:rPr>
          <w:rFonts w:eastAsia="Calibri" w:cs="Calibri"/>
          <w:kern w:val="2"/>
          <w:lang w:eastAsia="en-US"/>
        </w:rPr>
        <w:t>выполнение подъемов привязных аэростатов</w:t>
      </w:r>
    </w:p>
    <w:p w:rsidR="00C66522" w:rsidRPr="00442EAD" w:rsidRDefault="00C66522" w:rsidP="00C66522">
      <w:pPr>
        <w:jc w:val="both"/>
        <w:rPr>
          <w:rFonts w:eastAsia="Calibri"/>
          <w:b/>
          <w:bCs/>
          <w:kern w:val="2"/>
        </w:rPr>
      </w:pPr>
      <w:r w:rsidRPr="00442EAD">
        <w:rPr>
          <w:rFonts w:eastAsia="Calibri"/>
          <w:bCs/>
          <w:kern w:val="2"/>
        </w:rPr>
        <w:t xml:space="preserve">□ </w:t>
      </w:r>
      <w:r w:rsidRPr="00442EAD">
        <w:rPr>
          <w:rFonts w:eastAsia="Calibri" w:cs="Calibri"/>
          <w:kern w:val="2"/>
          <w:lang w:eastAsia="en-US"/>
        </w:rPr>
        <w:t xml:space="preserve">выполнение посадки (взлета) на площадки, сведения о которых не опубликованы в документах </w:t>
      </w:r>
      <w:r w:rsidRPr="00442EAD">
        <w:rPr>
          <w:rFonts w:eastAsia="Calibri"/>
          <w:bCs/>
          <w:kern w:val="2"/>
        </w:rPr>
        <w:t>аэронавигационной информации</w:t>
      </w:r>
    </w:p>
    <w:p w:rsidR="00C66522" w:rsidRPr="00442EAD" w:rsidRDefault="00C66522" w:rsidP="00C66522">
      <w:pPr>
        <w:jc w:val="center"/>
        <w:rPr>
          <w:rFonts w:eastAsia="Calibri"/>
          <w:b/>
          <w:bCs/>
          <w:kern w:val="2"/>
        </w:rPr>
      </w:pPr>
    </w:p>
    <w:p w:rsidR="00C66522" w:rsidRPr="00442EAD" w:rsidRDefault="00C66522" w:rsidP="00C66522">
      <w:pPr>
        <w:jc w:val="both"/>
        <w:rPr>
          <w:rFonts w:eastAsia="Calibri"/>
          <w:b/>
          <w:bCs/>
          <w:kern w:val="2"/>
        </w:rPr>
      </w:pPr>
      <w:r w:rsidRPr="00442EAD">
        <w:rPr>
          <w:rFonts w:eastAsia="Calibri"/>
          <w:b/>
          <w:bCs/>
          <w:kern w:val="2"/>
        </w:rPr>
        <w:t>Цель выполнения соответствующей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C66522" w:rsidRPr="00442EAD" w:rsidTr="004F67D8">
        <w:tc>
          <w:tcPr>
            <w:tcW w:w="10314" w:type="dxa"/>
            <w:tcBorders>
              <w:top w:val="nil"/>
              <w:left w:val="nil"/>
              <w:bottom w:val="single" w:sz="4" w:space="0" w:color="auto"/>
              <w:right w:val="nil"/>
            </w:tcBorders>
            <w:shd w:val="clear" w:color="auto" w:fill="auto"/>
          </w:tcPr>
          <w:p w:rsidR="00C66522" w:rsidRPr="00442EAD" w:rsidRDefault="00C66522" w:rsidP="004F67D8">
            <w:pPr>
              <w:jc w:val="both"/>
              <w:rPr>
                <w:rFonts w:eastAsia="Calibri"/>
                <w:bCs/>
                <w:kern w:val="2"/>
              </w:rPr>
            </w:pPr>
            <w:bookmarkStart w:id="43" w:name="_Hlk42595074"/>
          </w:p>
        </w:tc>
      </w:tr>
      <w:tr w:rsidR="00C66522" w:rsidRPr="00442EAD" w:rsidTr="004F67D8">
        <w:tc>
          <w:tcPr>
            <w:tcW w:w="10314" w:type="dxa"/>
            <w:tcBorders>
              <w:top w:val="single" w:sz="4" w:space="0" w:color="auto"/>
              <w:left w:val="nil"/>
              <w:bottom w:val="single" w:sz="4" w:space="0" w:color="auto"/>
              <w:right w:val="nil"/>
            </w:tcBorders>
            <w:shd w:val="clear" w:color="auto" w:fill="auto"/>
          </w:tcPr>
          <w:p w:rsidR="00C66522" w:rsidRPr="00442EAD" w:rsidRDefault="00C66522" w:rsidP="004F67D8">
            <w:pPr>
              <w:jc w:val="both"/>
              <w:rPr>
                <w:rFonts w:eastAsia="Calibri"/>
                <w:bCs/>
                <w:kern w:val="2"/>
              </w:rPr>
            </w:pPr>
          </w:p>
        </w:tc>
      </w:tr>
      <w:tr w:rsidR="00C66522" w:rsidRPr="00442EAD" w:rsidTr="004F67D8">
        <w:tc>
          <w:tcPr>
            <w:tcW w:w="10314" w:type="dxa"/>
            <w:tcBorders>
              <w:top w:val="single" w:sz="4" w:space="0" w:color="auto"/>
              <w:left w:val="nil"/>
              <w:bottom w:val="single" w:sz="4" w:space="0" w:color="auto"/>
              <w:right w:val="nil"/>
            </w:tcBorders>
            <w:shd w:val="clear" w:color="auto" w:fill="auto"/>
          </w:tcPr>
          <w:p w:rsidR="00C66522" w:rsidRPr="00442EAD" w:rsidRDefault="00C66522" w:rsidP="004F67D8">
            <w:pPr>
              <w:jc w:val="both"/>
              <w:rPr>
                <w:rFonts w:eastAsia="Calibri"/>
                <w:bCs/>
                <w:kern w:val="2"/>
              </w:rPr>
            </w:pPr>
          </w:p>
        </w:tc>
      </w:tr>
      <w:bookmarkEnd w:id="43"/>
    </w:tbl>
    <w:p w:rsidR="00C66522" w:rsidRDefault="00C66522" w:rsidP="00C66522">
      <w:pPr>
        <w:jc w:val="both"/>
        <w:rPr>
          <w:rFonts w:eastAsia="Calibri"/>
          <w:b/>
          <w:bCs/>
          <w:kern w:val="2"/>
        </w:rPr>
      </w:pPr>
    </w:p>
    <w:p w:rsidR="00C66522" w:rsidRPr="00442EAD" w:rsidRDefault="00C66522" w:rsidP="00C66522">
      <w:pPr>
        <w:jc w:val="both"/>
        <w:rPr>
          <w:rFonts w:eastAsia="Calibri"/>
          <w:b/>
          <w:bCs/>
          <w:kern w:val="2"/>
        </w:rPr>
      </w:pPr>
      <w:r w:rsidRPr="00442EAD">
        <w:rPr>
          <w:rFonts w:eastAsia="Calibri"/>
          <w:b/>
          <w:bCs/>
          <w:kern w:val="2"/>
        </w:rPr>
        <w:t>План выполнения деятельности:</w:t>
      </w:r>
    </w:p>
    <w:tbl>
      <w:tblPr>
        <w:tblW w:w="10314" w:type="dxa"/>
        <w:tblLook w:val="04A0"/>
      </w:tblPr>
      <w:tblGrid>
        <w:gridCol w:w="817"/>
        <w:gridCol w:w="2373"/>
        <w:gridCol w:w="462"/>
        <w:gridCol w:w="709"/>
        <w:gridCol w:w="2268"/>
        <w:gridCol w:w="532"/>
        <w:gridCol w:w="3153"/>
      </w:tblGrid>
      <w:tr w:rsidR="00C66522" w:rsidRPr="00442EAD" w:rsidTr="004F67D8">
        <w:tc>
          <w:tcPr>
            <w:tcW w:w="817" w:type="dxa"/>
            <w:shd w:val="clear" w:color="auto" w:fill="auto"/>
          </w:tcPr>
          <w:p w:rsidR="00C66522" w:rsidRPr="00442EAD" w:rsidRDefault="00C66522" w:rsidP="004F67D8">
            <w:pPr>
              <w:jc w:val="both"/>
              <w:rPr>
                <w:rFonts w:eastAsia="Calibri"/>
                <w:kern w:val="2"/>
              </w:rPr>
            </w:pPr>
            <w:r w:rsidRPr="00442EAD">
              <w:rPr>
                <w:rFonts w:eastAsia="Calibri"/>
                <w:kern w:val="2"/>
              </w:rPr>
              <w:t>Дата</w:t>
            </w:r>
          </w:p>
        </w:tc>
        <w:tc>
          <w:tcPr>
            <w:tcW w:w="2373" w:type="dxa"/>
            <w:tcBorders>
              <w:bottom w:val="single" w:sz="4" w:space="0" w:color="auto"/>
            </w:tcBorders>
            <w:shd w:val="clear" w:color="auto" w:fill="auto"/>
          </w:tcPr>
          <w:p w:rsidR="00C66522" w:rsidRPr="00442EAD" w:rsidRDefault="00C66522" w:rsidP="004F67D8">
            <w:pPr>
              <w:jc w:val="both"/>
              <w:rPr>
                <w:rFonts w:eastAsia="Calibri"/>
                <w:kern w:val="2"/>
              </w:rPr>
            </w:pPr>
          </w:p>
        </w:tc>
        <w:tc>
          <w:tcPr>
            <w:tcW w:w="1171" w:type="dxa"/>
            <w:gridSpan w:val="2"/>
            <w:shd w:val="clear" w:color="auto" w:fill="auto"/>
          </w:tcPr>
          <w:p w:rsidR="00C66522" w:rsidRPr="00442EAD" w:rsidRDefault="00C66522" w:rsidP="004F67D8">
            <w:pPr>
              <w:jc w:val="both"/>
              <w:rPr>
                <w:rFonts w:eastAsia="Calibri"/>
                <w:kern w:val="2"/>
              </w:rPr>
            </w:pPr>
            <w:r w:rsidRPr="00442EAD">
              <w:rPr>
                <w:rFonts w:eastAsia="Calibri"/>
                <w:kern w:val="2"/>
              </w:rPr>
              <w:t>Время с</w:t>
            </w:r>
          </w:p>
        </w:tc>
        <w:tc>
          <w:tcPr>
            <w:tcW w:w="2268" w:type="dxa"/>
            <w:tcBorders>
              <w:bottom w:val="single" w:sz="4" w:space="0" w:color="auto"/>
            </w:tcBorders>
            <w:shd w:val="clear" w:color="auto" w:fill="auto"/>
          </w:tcPr>
          <w:p w:rsidR="00C66522" w:rsidRPr="00442EAD" w:rsidRDefault="00C66522" w:rsidP="004F67D8">
            <w:pPr>
              <w:jc w:val="both"/>
              <w:rPr>
                <w:rFonts w:eastAsia="Calibri"/>
                <w:kern w:val="2"/>
              </w:rPr>
            </w:pPr>
          </w:p>
        </w:tc>
        <w:tc>
          <w:tcPr>
            <w:tcW w:w="532" w:type="dxa"/>
            <w:shd w:val="clear" w:color="auto" w:fill="auto"/>
          </w:tcPr>
          <w:p w:rsidR="00C66522" w:rsidRPr="00442EAD" w:rsidRDefault="00C66522" w:rsidP="004F67D8">
            <w:pPr>
              <w:jc w:val="both"/>
              <w:rPr>
                <w:rFonts w:eastAsia="Calibri"/>
                <w:kern w:val="2"/>
              </w:rPr>
            </w:pPr>
            <w:r w:rsidRPr="00442EAD">
              <w:rPr>
                <w:rFonts w:eastAsia="Calibri"/>
                <w:kern w:val="2"/>
              </w:rPr>
              <w:t>по</w:t>
            </w:r>
          </w:p>
        </w:tc>
        <w:tc>
          <w:tcPr>
            <w:tcW w:w="3153" w:type="dxa"/>
            <w:tcBorders>
              <w:bottom w:val="single" w:sz="4" w:space="0" w:color="auto"/>
            </w:tcBorders>
            <w:shd w:val="clear" w:color="auto" w:fill="auto"/>
          </w:tcPr>
          <w:p w:rsidR="00C66522" w:rsidRPr="00442EAD" w:rsidRDefault="00C66522" w:rsidP="004F67D8">
            <w:pPr>
              <w:jc w:val="both"/>
              <w:rPr>
                <w:rFonts w:eastAsia="Calibri"/>
                <w:kern w:val="2"/>
              </w:rPr>
            </w:pPr>
          </w:p>
        </w:tc>
      </w:tr>
      <w:tr w:rsidR="00C66522" w:rsidRPr="00442EAD" w:rsidTr="004F67D8">
        <w:tc>
          <w:tcPr>
            <w:tcW w:w="3652" w:type="dxa"/>
            <w:gridSpan w:val="3"/>
            <w:shd w:val="clear" w:color="auto" w:fill="auto"/>
          </w:tcPr>
          <w:p w:rsidR="00C66522" w:rsidRPr="00442EAD" w:rsidRDefault="00C66522" w:rsidP="004F67D8">
            <w:pPr>
              <w:jc w:val="both"/>
              <w:rPr>
                <w:rFonts w:eastAsia="Calibri"/>
                <w:bCs/>
                <w:kern w:val="2"/>
              </w:rPr>
            </w:pPr>
            <w:r w:rsidRPr="00442EAD">
              <w:rPr>
                <w:rFonts w:eastAsia="Calibri"/>
                <w:bCs/>
                <w:kern w:val="2"/>
              </w:rPr>
              <w:t xml:space="preserve">Место выполнения деятельности </w:t>
            </w:r>
          </w:p>
        </w:tc>
        <w:tc>
          <w:tcPr>
            <w:tcW w:w="6662" w:type="dxa"/>
            <w:gridSpan w:val="4"/>
            <w:tcBorders>
              <w:bottom w:val="single" w:sz="4" w:space="0" w:color="auto"/>
            </w:tcBorders>
            <w:shd w:val="clear" w:color="auto" w:fill="auto"/>
          </w:tcPr>
          <w:p w:rsidR="00C66522" w:rsidRPr="00442EAD" w:rsidRDefault="00C66522" w:rsidP="004F67D8">
            <w:pPr>
              <w:jc w:val="both"/>
              <w:rPr>
                <w:rFonts w:eastAsia="Calibri"/>
                <w:bCs/>
                <w:kern w:val="2"/>
              </w:rPr>
            </w:pPr>
          </w:p>
        </w:tc>
      </w:tr>
    </w:tbl>
    <w:p w:rsidR="00C66522" w:rsidRPr="00442EAD" w:rsidRDefault="00C66522" w:rsidP="00C66522">
      <w:pPr>
        <w:jc w:val="both"/>
        <w:rPr>
          <w:rFonts w:eastAsia="Calibri"/>
          <w:bCs/>
          <w:kern w:val="2"/>
        </w:rPr>
      </w:pPr>
      <w:proofErr w:type="gramStart"/>
      <w:r w:rsidRPr="00442EAD">
        <w:rPr>
          <w:rFonts w:eastAsia="Calibri"/>
          <w:bCs/>
          <w:kern w:val="2"/>
        </w:rPr>
        <w:t>Сведения о планируемой деятельности (указываются подробные сведения о маршруте, адресе (месте нахождения, ориентирах) выполнения деятельности, планируемых к использованию воздушных суднах, другом оборудовании, их характеристиках (мощность и тип двигателей, габариты, сведения об уровне шума при осуществлении деятельности, иные исчерпывающие характеристики), сведения о необходимости ограничения или прекращения движения транспортных средств по автомобильным дорогам, иные сведения, в том числе о количестве лиц, участвующих</w:t>
      </w:r>
      <w:proofErr w:type="gramEnd"/>
      <w:r w:rsidRPr="00442EAD">
        <w:rPr>
          <w:rFonts w:eastAsia="Calibri"/>
          <w:bCs/>
          <w:kern w:val="2"/>
        </w:rPr>
        <w:t xml:space="preserve"> в парашютных прыжках, и т.п.)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C66522" w:rsidRPr="00442EAD" w:rsidTr="004F67D8">
        <w:tc>
          <w:tcPr>
            <w:tcW w:w="10314" w:type="dxa"/>
            <w:tcBorders>
              <w:top w:val="nil"/>
              <w:left w:val="nil"/>
              <w:bottom w:val="single" w:sz="4" w:space="0" w:color="auto"/>
              <w:right w:val="nil"/>
            </w:tcBorders>
            <w:shd w:val="clear" w:color="auto" w:fill="auto"/>
          </w:tcPr>
          <w:p w:rsidR="00C66522" w:rsidRPr="00442EAD" w:rsidRDefault="00C66522" w:rsidP="004F67D8">
            <w:pPr>
              <w:jc w:val="both"/>
              <w:rPr>
                <w:rFonts w:eastAsia="Calibri"/>
                <w:b/>
                <w:bCs/>
                <w:kern w:val="2"/>
              </w:rPr>
            </w:pPr>
          </w:p>
        </w:tc>
      </w:tr>
      <w:tr w:rsidR="00C66522" w:rsidRPr="00442EAD" w:rsidTr="004F67D8">
        <w:tc>
          <w:tcPr>
            <w:tcW w:w="10314" w:type="dxa"/>
            <w:tcBorders>
              <w:top w:val="single" w:sz="4" w:space="0" w:color="auto"/>
              <w:left w:val="nil"/>
              <w:bottom w:val="single" w:sz="4" w:space="0" w:color="auto"/>
              <w:right w:val="nil"/>
            </w:tcBorders>
            <w:shd w:val="clear" w:color="auto" w:fill="auto"/>
          </w:tcPr>
          <w:p w:rsidR="00C66522" w:rsidRPr="00442EAD" w:rsidRDefault="00C66522" w:rsidP="004F67D8">
            <w:pPr>
              <w:jc w:val="both"/>
              <w:rPr>
                <w:rFonts w:eastAsia="Calibri"/>
                <w:b/>
                <w:bCs/>
                <w:kern w:val="2"/>
              </w:rPr>
            </w:pPr>
          </w:p>
        </w:tc>
      </w:tr>
      <w:tr w:rsidR="00C66522" w:rsidRPr="00442EAD" w:rsidTr="004F67D8">
        <w:tc>
          <w:tcPr>
            <w:tcW w:w="10314" w:type="dxa"/>
            <w:tcBorders>
              <w:top w:val="single" w:sz="4" w:space="0" w:color="auto"/>
              <w:left w:val="nil"/>
              <w:bottom w:val="single" w:sz="4" w:space="0" w:color="auto"/>
              <w:right w:val="nil"/>
            </w:tcBorders>
            <w:shd w:val="clear" w:color="auto" w:fill="auto"/>
          </w:tcPr>
          <w:p w:rsidR="00C66522" w:rsidRPr="00442EAD" w:rsidRDefault="00C66522" w:rsidP="004F67D8">
            <w:pPr>
              <w:jc w:val="both"/>
              <w:rPr>
                <w:rFonts w:eastAsia="Calibri"/>
                <w:b/>
                <w:bCs/>
                <w:kern w:val="2"/>
              </w:rPr>
            </w:pPr>
          </w:p>
        </w:tc>
      </w:tr>
    </w:tbl>
    <w:p w:rsidR="00C66522" w:rsidRPr="00442EAD" w:rsidRDefault="00C66522" w:rsidP="00C66522">
      <w:pPr>
        <w:jc w:val="both"/>
        <w:rPr>
          <w:rFonts w:eastAsia="Calibri"/>
          <w:b/>
          <w:bCs/>
          <w:kern w:val="2"/>
        </w:rPr>
      </w:pPr>
    </w:p>
    <w:tbl>
      <w:tblPr>
        <w:tblW w:w="10458" w:type="dxa"/>
        <w:tblLook w:val="04A0"/>
      </w:tblPr>
      <w:tblGrid>
        <w:gridCol w:w="3794"/>
        <w:gridCol w:w="283"/>
        <w:gridCol w:w="1843"/>
        <w:gridCol w:w="567"/>
        <w:gridCol w:w="3827"/>
        <w:gridCol w:w="144"/>
      </w:tblGrid>
      <w:tr w:rsidR="00C66522" w:rsidRPr="00442EAD" w:rsidTr="004F67D8">
        <w:tc>
          <w:tcPr>
            <w:tcW w:w="3794" w:type="dxa"/>
            <w:vMerge w:val="restart"/>
            <w:tcBorders>
              <w:right w:val="single" w:sz="4" w:space="0" w:color="auto"/>
            </w:tcBorders>
            <w:shd w:val="clear" w:color="auto" w:fill="auto"/>
          </w:tcPr>
          <w:p w:rsidR="00C66522" w:rsidRPr="00442EAD" w:rsidRDefault="00C66522" w:rsidP="004F67D8">
            <w:pPr>
              <w:jc w:val="both"/>
              <w:rPr>
                <w:rFonts w:eastAsia="Calibri"/>
                <w:bCs/>
                <w:kern w:val="2"/>
              </w:rPr>
            </w:pPr>
            <w:r w:rsidRPr="00442EAD">
              <w:rPr>
                <w:rFonts w:eastAsia="Calibri"/>
                <w:bCs/>
                <w:kern w:val="2"/>
              </w:rPr>
              <w:t>Результат предоставления услуги:</w:t>
            </w: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C66522" w:rsidRPr="00442EAD" w:rsidRDefault="00C66522" w:rsidP="004F67D8">
            <w:pPr>
              <w:jc w:val="both"/>
              <w:rPr>
                <w:rFonts w:eastAsia="Calibri"/>
                <w:bCs/>
                <w:kern w:val="2"/>
              </w:rPr>
            </w:pPr>
          </w:p>
        </w:tc>
        <w:tc>
          <w:tcPr>
            <w:tcW w:w="1843" w:type="dxa"/>
            <w:tcBorders>
              <w:left w:val="single" w:sz="4" w:space="0" w:color="auto"/>
            </w:tcBorders>
            <w:shd w:val="clear" w:color="auto" w:fill="auto"/>
          </w:tcPr>
          <w:p w:rsidR="00C66522" w:rsidRPr="00442EAD" w:rsidRDefault="00C66522" w:rsidP="004F67D8">
            <w:pPr>
              <w:jc w:val="both"/>
              <w:rPr>
                <w:rFonts w:eastAsia="Calibri"/>
                <w:bCs/>
                <w:kern w:val="2"/>
              </w:rPr>
            </w:pPr>
            <w:r w:rsidRPr="00442EAD">
              <w:rPr>
                <w:rFonts w:eastAsia="Calibri"/>
                <w:bCs/>
                <w:kern w:val="2"/>
              </w:rPr>
              <w:t>выдать на руки</w:t>
            </w:r>
          </w:p>
        </w:tc>
        <w:tc>
          <w:tcPr>
            <w:tcW w:w="4538" w:type="dxa"/>
            <w:gridSpan w:val="3"/>
            <w:shd w:val="clear" w:color="auto" w:fill="auto"/>
          </w:tcPr>
          <w:p w:rsidR="00C66522" w:rsidRPr="00442EAD" w:rsidRDefault="00C66522" w:rsidP="004F67D8">
            <w:pPr>
              <w:jc w:val="both"/>
              <w:rPr>
                <w:rFonts w:eastAsia="Calibri"/>
                <w:bCs/>
                <w:kern w:val="2"/>
              </w:rPr>
            </w:pPr>
          </w:p>
        </w:tc>
      </w:tr>
      <w:tr w:rsidR="00C66522" w:rsidRPr="00442EAD" w:rsidTr="004F67D8">
        <w:trPr>
          <w:gridAfter w:val="1"/>
          <w:wAfter w:w="144" w:type="dxa"/>
        </w:trPr>
        <w:tc>
          <w:tcPr>
            <w:tcW w:w="3794" w:type="dxa"/>
            <w:vMerge/>
            <w:tcBorders>
              <w:right w:val="single" w:sz="4" w:space="0" w:color="auto"/>
            </w:tcBorders>
            <w:shd w:val="clear" w:color="auto" w:fill="auto"/>
          </w:tcPr>
          <w:p w:rsidR="00C66522" w:rsidRPr="00442EAD" w:rsidRDefault="00C66522" w:rsidP="004F67D8">
            <w:pPr>
              <w:jc w:val="both"/>
              <w:rPr>
                <w:rFonts w:eastAsia="Calibri"/>
                <w:bCs/>
                <w:kern w:val="2"/>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C66522" w:rsidRPr="00442EAD" w:rsidRDefault="00C66522" w:rsidP="004F67D8">
            <w:pPr>
              <w:jc w:val="both"/>
              <w:rPr>
                <w:rFonts w:eastAsia="Calibri"/>
                <w:bCs/>
                <w:kern w:val="2"/>
              </w:rPr>
            </w:pPr>
          </w:p>
        </w:tc>
        <w:tc>
          <w:tcPr>
            <w:tcW w:w="2410" w:type="dxa"/>
            <w:gridSpan w:val="2"/>
            <w:tcBorders>
              <w:left w:val="single" w:sz="4" w:space="0" w:color="auto"/>
            </w:tcBorders>
            <w:shd w:val="clear" w:color="auto" w:fill="auto"/>
          </w:tcPr>
          <w:p w:rsidR="00C66522" w:rsidRPr="00442EAD" w:rsidRDefault="00C66522" w:rsidP="004F67D8">
            <w:pPr>
              <w:jc w:val="both"/>
              <w:rPr>
                <w:rFonts w:eastAsia="Calibri"/>
                <w:bCs/>
                <w:kern w:val="2"/>
              </w:rPr>
            </w:pPr>
            <w:r w:rsidRPr="00442EAD">
              <w:rPr>
                <w:rFonts w:eastAsia="Calibri"/>
                <w:bCs/>
                <w:kern w:val="2"/>
              </w:rPr>
              <w:t>направить почтой/</w:t>
            </w:r>
          </w:p>
          <w:p w:rsidR="00C66522" w:rsidRPr="00442EAD" w:rsidRDefault="00C66522" w:rsidP="004F67D8">
            <w:pPr>
              <w:jc w:val="both"/>
              <w:rPr>
                <w:rFonts w:eastAsia="Calibri"/>
                <w:bCs/>
                <w:kern w:val="2"/>
              </w:rPr>
            </w:pPr>
            <w:proofErr w:type="spellStart"/>
            <w:r w:rsidRPr="00442EAD">
              <w:rPr>
                <w:rFonts w:eastAsia="Calibri"/>
                <w:bCs/>
                <w:kern w:val="2"/>
              </w:rPr>
              <w:t>эл</w:t>
            </w:r>
            <w:proofErr w:type="spellEnd"/>
            <w:r w:rsidRPr="00442EAD">
              <w:rPr>
                <w:rFonts w:eastAsia="Calibri"/>
                <w:bCs/>
                <w:kern w:val="2"/>
              </w:rPr>
              <w:t>.</w:t>
            </w:r>
            <w:r>
              <w:rPr>
                <w:rFonts w:eastAsia="Calibri"/>
                <w:bCs/>
                <w:kern w:val="2"/>
              </w:rPr>
              <w:t xml:space="preserve"> </w:t>
            </w:r>
            <w:r w:rsidRPr="00442EAD">
              <w:rPr>
                <w:rFonts w:eastAsia="Calibri"/>
                <w:bCs/>
                <w:kern w:val="2"/>
              </w:rPr>
              <w:t xml:space="preserve">почтой по адресу: </w:t>
            </w:r>
          </w:p>
        </w:tc>
        <w:tc>
          <w:tcPr>
            <w:tcW w:w="3827" w:type="dxa"/>
            <w:tcBorders>
              <w:bottom w:val="single" w:sz="4" w:space="0" w:color="auto"/>
            </w:tcBorders>
            <w:shd w:val="clear" w:color="auto" w:fill="auto"/>
          </w:tcPr>
          <w:p w:rsidR="00C66522" w:rsidRPr="00442EAD" w:rsidRDefault="00C66522" w:rsidP="004F67D8">
            <w:pPr>
              <w:jc w:val="both"/>
              <w:rPr>
                <w:rFonts w:eastAsia="Calibri"/>
                <w:bCs/>
                <w:kern w:val="2"/>
              </w:rPr>
            </w:pPr>
          </w:p>
        </w:tc>
      </w:tr>
      <w:tr w:rsidR="00C66522" w:rsidRPr="00442EAD" w:rsidTr="004F67D8">
        <w:trPr>
          <w:gridAfter w:val="1"/>
          <w:wAfter w:w="144" w:type="dxa"/>
        </w:trPr>
        <w:tc>
          <w:tcPr>
            <w:tcW w:w="3794" w:type="dxa"/>
            <w:tcBorders>
              <w:right w:val="single" w:sz="4" w:space="0" w:color="auto"/>
            </w:tcBorders>
            <w:shd w:val="clear" w:color="auto" w:fill="auto"/>
          </w:tcPr>
          <w:p w:rsidR="00C66522" w:rsidRPr="00442EAD" w:rsidRDefault="00C66522" w:rsidP="004F67D8">
            <w:pPr>
              <w:jc w:val="both"/>
              <w:rPr>
                <w:rFonts w:eastAsia="Calibri"/>
                <w:bCs/>
                <w:kern w:val="2"/>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C66522" w:rsidRPr="00442EAD" w:rsidRDefault="00C66522" w:rsidP="004F67D8">
            <w:pPr>
              <w:jc w:val="both"/>
              <w:rPr>
                <w:rFonts w:eastAsia="Calibri"/>
                <w:bCs/>
                <w:kern w:val="2"/>
              </w:rPr>
            </w:pPr>
          </w:p>
        </w:tc>
        <w:tc>
          <w:tcPr>
            <w:tcW w:w="2410" w:type="dxa"/>
            <w:gridSpan w:val="2"/>
            <w:tcBorders>
              <w:left w:val="single" w:sz="4" w:space="0" w:color="auto"/>
            </w:tcBorders>
            <w:shd w:val="clear" w:color="auto" w:fill="auto"/>
          </w:tcPr>
          <w:p w:rsidR="00C66522" w:rsidRPr="00442EAD" w:rsidRDefault="00C66522" w:rsidP="004F67D8">
            <w:pPr>
              <w:jc w:val="both"/>
              <w:rPr>
                <w:rFonts w:eastAsia="Calibri"/>
                <w:bCs/>
                <w:kern w:val="2"/>
              </w:rPr>
            </w:pPr>
            <w:r w:rsidRPr="00442EAD">
              <w:rPr>
                <w:rFonts w:eastAsia="Calibri"/>
                <w:bCs/>
                <w:kern w:val="2"/>
              </w:rPr>
              <w:t>через Портал</w:t>
            </w:r>
          </w:p>
        </w:tc>
        <w:tc>
          <w:tcPr>
            <w:tcW w:w="3827" w:type="dxa"/>
            <w:shd w:val="clear" w:color="auto" w:fill="auto"/>
          </w:tcPr>
          <w:p w:rsidR="00C66522" w:rsidRPr="00442EAD" w:rsidRDefault="00C66522" w:rsidP="004F67D8">
            <w:pPr>
              <w:jc w:val="both"/>
              <w:rPr>
                <w:rFonts w:eastAsia="Calibri"/>
                <w:bCs/>
                <w:kern w:val="2"/>
              </w:rPr>
            </w:pPr>
          </w:p>
        </w:tc>
      </w:tr>
    </w:tbl>
    <w:p w:rsidR="00C66522" w:rsidRPr="00442EAD" w:rsidRDefault="00C66522" w:rsidP="00C66522">
      <w:pPr>
        <w:jc w:val="both"/>
        <w:rPr>
          <w:rFonts w:eastAsia="Calibri"/>
          <w:bCs/>
          <w:kern w:val="2"/>
        </w:rPr>
      </w:pPr>
    </w:p>
    <w:p w:rsidR="00C66522" w:rsidRPr="00442EAD" w:rsidRDefault="00C66522" w:rsidP="00C66522">
      <w:pPr>
        <w:autoSpaceDE w:val="0"/>
        <w:autoSpaceDN w:val="0"/>
        <w:adjustRightInd w:val="0"/>
        <w:spacing w:line="276" w:lineRule="auto"/>
        <w:ind w:firstLine="426"/>
        <w:rPr>
          <w:rFonts w:eastAsia="Calibri"/>
          <w:kern w:val="2"/>
          <w:lang w:eastAsia="en-US"/>
        </w:rPr>
      </w:pPr>
      <w:r w:rsidRPr="00442EAD">
        <w:rPr>
          <w:rFonts w:eastAsia="Calibri"/>
          <w:kern w:val="2"/>
          <w:lang w:eastAsia="en-US"/>
        </w:rPr>
        <w:t>Приложения:</w:t>
      </w:r>
    </w:p>
    <w:tbl>
      <w:tblPr>
        <w:tblW w:w="0" w:type="auto"/>
        <w:tblLook w:val="04A0"/>
      </w:tblPr>
      <w:tblGrid>
        <w:gridCol w:w="396"/>
        <w:gridCol w:w="9174"/>
      </w:tblGrid>
      <w:tr w:rsidR="00C66522" w:rsidRPr="00442EAD" w:rsidTr="004F67D8">
        <w:tc>
          <w:tcPr>
            <w:tcW w:w="396" w:type="dxa"/>
            <w:shd w:val="clear" w:color="auto" w:fill="auto"/>
          </w:tcPr>
          <w:p w:rsidR="00C66522" w:rsidRPr="00442EAD" w:rsidRDefault="00C66522" w:rsidP="004F67D8">
            <w:pPr>
              <w:autoSpaceDE w:val="0"/>
              <w:autoSpaceDN w:val="0"/>
              <w:adjustRightInd w:val="0"/>
              <w:spacing w:line="276" w:lineRule="auto"/>
              <w:rPr>
                <w:rFonts w:eastAsia="Calibri"/>
                <w:kern w:val="2"/>
                <w:lang w:eastAsia="en-US"/>
              </w:rPr>
            </w:pPr>
            <w:r w:rsidRPr="00442EAD">
              <w:rPr>
                <w:rFonts w:eastAsia="Calibri"/>
                <w:kern w:val="2"/>
                <w:lang w:eastAsia="en-US"/>
              </w:rPr>
              <w:t>1.</w:t>
            </w:r>
          </w:p>
        </w:tc>
        <w:tc>
          <w:tcPr>
            <w:tcW w:w="9918" w:type="dxa"/>
            <w:tcBorders>
              <w:bottom w:val="single" w:sz="4" w:space="0" w:color="auto"/>
            </w:tcBorders>
            <w:shd w:val="clear" w:color="auto" w:fill="auto"/>
          </w:tcPr>
          <w:p w:rsidR="00C66522" w:rsidRPr="00442EAD" w:rsidRDefault="00C66522" w:rsidP="004F67D8">
            <w:pPr>
              <w:autoSpaceDE w:val="0"/>
              <w:autoSpaceDN w:val="0"/>
              <w:adjustRightInd w:val="0"/>
              <w:spacing w:line="276" w:lineRule="auto"/>
              <w:rPr>
                <w:rFonts w:eastAsia="Calibri"/>
                <w:kern w:val="2"/>
                <w:lang w:eastAsia="en-US"/>
              </w:rPr>
            </w:pPr>
          </w:p>
        </w:tc>
      </w:tr>
      <w:tr w:rsidR="00C66522" w:rsidRPr="00442EAD" w:rsidTr="004F67D8">
        <w:tc>
          <w:tcPr>
            <w:tcW w:w="396" w:type="dxa"/>
            <w:shd w:val="clear" w:color="auto" w:fill="auto"/>
          </w:tcPr>
          <w:p w:rsidR="00C66522" w:rsidRPr="00442EAD" w:rsidRDefault="00C66522" w:rsidP="004F67D8">
            <w:pPr>
              <w:autoSpaceDE w:val="0"/>
              <w:autoSpaceDN w:val="0"/>
              <w:adjustRightInd w:val="0"/>
              <w:spacing w:line="276" w:lineRule="auto"/>
              <w:rPr>
                <w:rFonts w:eastAsia="Calibri"/>
                <w:kern w:val="2"/>
                <w:lang w:eastAsia="en-US"/>
              </w:rPr>
            </w:pPr>
            <w:r w:rsidRPr="00442EAD">
              <w:rPr>
                <w:rFonts w:eastAsia="Calibri"/>
                <w:kern w:val="2"/>
                <w:lang w:eastAsia="en-US"/>
              </w:rPr>
              <w:t>2.</w:t>
            </w:r>
          </w:p>
        </w:tc>
        <w:tc>
          <w:tcPr>
            <w:tcW w:w="9918" w:type="dxa"/>
            <w:tcBorders>
              <w:top w:val="single" w:sz="4" w:space="0" w:color="auto"/>
              <w:bottom w:val="single" w:sz="4" w:space="0" w:color="auto"/>
            </w:tcBorders>
            <w:shd w:val="clear" w:color="auto" w:fill="auto"/>
          </w:tcPr>
          <w:p w:rsidR="00C66522" w:rsidRPr="00442EAD" w:rsidRDefault="00C66522" w:rsidP="004F67D8">
            <w:pPr>
              <w:autoSpaceDE w:val="0"/>
              <w:autoSpaceDN w:val="0"/>
              <w:adjustRightInd w:val="0"/>
              <w:spacing w:line="276" w:lineRule="auto"/>
              <w:rPr>
                <w:rFonts w:eastAsia="Calibri"/>
                <w:kern w:val="2"/>
                <w:lang w:eastAsia="en-US"/>
              </w:rPr>
            </w:pPr>
          </w:p>
        </w:tc>
      </w:tr>
      <w:tr w:rsidR="00C66522" w:rsidRPr="00442EAD" w:rsidTr="004F67D8">
        <w:tc>
          <w:tcPr>
            <w:tcW w:w="396" w:type="dxa"/>
            <w:shd w:val="clear" w:color="auto" w:fill="auto"/>
          </w:tcPr>
          <w:p w:rsidR="00C66522" w:rsidRPr="00442EAD" w:rsidRDefault="00C66522" w:rsidP="004F67D8">
            <w:pPr>
              <w:autoSpaceDE w:val="0"/>
              <w:autoSpaceDN w:val="0"/>
              <w:adjustRightInd w:val="0"/>
              <w:spacing w:line="276" w:lineRule="auto"/>
              <w:rPr>
                <w:rFonts w:eastAsia="Calibri"/>
                <w:kern w:val="2"/>
                <w:lang w:eastAsia="en-US"/>
              </w:rPr>
            </w:pPr>
            <w:r w:rsidRPr="00442EAD">
              <w:rPr>
                <w:rFonts w:eastAsia="Calibri"/>
                <w:kern w:val="2"/>
                <w:lang w:eastAsia="en-US"/>
              </w:rPr>
              <w:t>3.</w:t>
            </w:r>
          </w:p>
        </w:tc>
        <w:tc>
          <w:tcPr>
            <w:tcW w:w="9918" w:type="dxa"/>
            <w:tcBorders>
              <w:top w:val="single" w:sz="4" w:space="0" w:color="auto"/>
              <w:bottom w:val="single" w:sz="4" w:space="0" w:color="auto"/>
            </w:tcBorders>
            <w:shd w:val="clear" w:color="auto" w:fill="auto"/>
          </w:tcPr>
          <w:p w:rsidR="00C66522" w:rsidRPr="00442EAD" w:rsidRDefault="00C66522" w:rsidP="004F67D8">
            <w:pPr>
              <w:autoSpaceDE w:val="0"/>
              <w:autoSpaceDN w:val="0"/>
              <w:adjustRightInd w:val="0"/>
              <w:spacing w:line="276" w:lineRule="auto"/>
              <w:rPr>
                <w:rFonts w:eastAsia="Calibri"/>
                <w:kern w:val="2"/>
                <w:lang w:eastAsia="en-US"/>
              </w:rPr>
            </w:pPr>
          </w:p>
        </w:tc>
      </w:tr>
    </w:tbl>
    <w:p w:rsidR="00C66522" w:rsidRPr="00442EAD" w:rsidRDefault="00C66522" w:rsidP="00C66522">
      <w:pPr>
        <w:autoSpaceDE w:val="0"/>
        <w:autoSpaceDN w:val="0"/>
        <w:adjustRightInd w:val="0"/>
        <w:spacing w:line="276" w:lineRule="auto"/>
        <w:rPr>
          <w:rFonts w:eastAsia="Calibri"/>
          <w:kern w:val="2"/>
          <w:lang w:eastAsia="en-US"/>
        </w:rPr>
      </w:pPr>
    </w:p>
    <w:tbl>
      <w:tblPr>
        <w:tblW w:w="0" w:type="auto"/>
        <w:tblInd w:w="2" w:type="dxa"/>
        <w:tblLayout w:type="fixed"/>
        <w:tblLook w:val="01E0"/>
      </w:tblPr>
      <w:tblGrid>
        <w:gridCol w:w="314"/>
        <w:gridCol w:w="503"/>
        <w:gridCol w:w="337"/>
        <w:gridCol w:w="1789"/>
        <w:gridCol w:w="456"/>
        <w:gridCol w:w="537"/>
        <w:gridCol w:w="401"/>
        <w:gridCol w:w="733"/>
        <w:gridCol w:w="5242"/>
      </w:tblGrid>
      <w:tr w:rsidR="00C66522" w:rsidRPr="00442EAD" w:rsidTr="004F67D8">
        <w:tc>
          <w:tcPr>
            <w:tcW w:w="314" w:type="dxa"/>
          </w:tcPr>
          <w:p w:rsidR="00C66522" w:rsidRPr="00442EAD" w:rsidRDefault="00C66522" w:rsidP="004F67D8">
            <w:pPr>
              <w:jc w:val="both"/>
              <w:rPr>
                <w:rFonts w:eastAsia="Calibri"/>
                <w:kern w:val="2"/>
              </w:rPr>
            </w:pPr>
            <w:r w:rsidRPr="00442EAD">
              <w:rPr>
                <w:rFonts w:eastAsia="Calibri"/>
                <w:kern w:val="2"/>
              </w:rPr>
              <w:t>«</w:t>
            </w:r>
          </w:p>
        </w:tc>
        <w:tc>
          <w:tcPr>
            <w:tcW w:w="503" w:type="dxa"/>
            <w:tcBorders>
              <w:bottom w:val="single" w:sz="4" w:space="0" w:color="auto"/>
            </w:tcBorders>
          </w:tcPr>
          <w:p w:rsidR="00C66522" w:rsidRPr="00442EAD" w:rsidRDefault="00C66522" w:rsidP="004F67D8">
            <w:pPr>
              <w:jc w:val="both"/>
              <w:rPr>
                <w:rFonts w:eastAsia="Calibri"/>
                <w:kern w:val="2"/>
              </w:rPr>
            </w:pPr>
          </w:p>
        </w:tc>
        <w:tc>
          <w:tcPr>
            <w:tcW w:w="337" w:type="dxa"/>
          </w:tcPr>
          <w:p w:rsidR="00C66522" w:rsidRPr="00442EAD" w:rsidRDefault="00C66522" w:rsidP="004F67D8">
            <w:pPr>
              <w:jc w:val="both"/>
              <w:rPr>
                <w:rFonts w:eastAsia="Calibri"/>
                <w:kern w:val="2"/>
              </w:rPr>
            </w:pPr>
            <w:r w:rsidRPr="00442EAD">
              <w:rPr>
                <w:rFonts w:eastAsia="Calibri"/>
                <w:kern w:val="2"/>
              </w:rPr>
              <w:t>»</w:t>
            </w:r>
          </w:p>
        </w:tc>
        <w:tc>
          <w:tcPr>
            <w:tcW w:w="1789" w:type="dxa"/>
            <w:tcBorders>
              <w:bottom w:val="single" w:sz="4" w:space="0" w:color="auto"/>
            </w:tcBorders>
          </w:tcPr>
          <w:p w:rsidR="00C66522" w:rsidRPr="00442EAD" w:rsidRDefault="00C66522" w:rsidP="004F67D8">
            <w:pPr>
              <w:jc w:val="both"/>
              <w:rPr>
                <w:rFonts w:eastAsia="Calibri"/>
                <w:kern w:val="2"/>
              </w:rPr>
            </w:pPr>
          </w:p>
        </w:tc>
        <w:tc>
          <w:tcPr>
            <w:tcW w:w="456" w:type="dxa"/>
          </w:tcPr>
          <w:p w:rsidR="00C66522" w:rsidRPr="00442EAD" w:rsidRDefault="00C66522" w:rsidP="004F67D8">
            <w:pPr>
              <w:jc w:val="both"/>
              <w:rPr>
                <w:rFonts w:eastAsia="Calibri"/>
                <w:kern w:val="2"/>
              </w:rPr>
            </w:pPr>
            <w:r w:rsidRPr="00442EAD">
              <w:rPr>
                <w:rFonts w:eastAsia="Calibri"/>
                <w:kern w:val="2"/>
              </w:rPr>
              <w:t>20</w:t>
            </w:r>
          </w:p>
        </w:tc>
        <w:tc>
          <w:tcPr>
            <w:tcW w:w="537" w:type="dxa"/>
            <w:tcBorders>
              <w:bottom w:val="single" w:sz="4" w:space="0" w:color="auto"/>
            </w:tcBorders>
          </w:tcPr>
          <w:p w:rsidR="00C66522" w:rsidRPr="00442EAD" w:rsidRDefault="00C66522" w:rsidP="004F67D8">
            <w:pPr>
              <w:jc w:val="both"/>
              <w:rPr>
                <w:rFonts w:eastAsia="Calibri"/>
                <w:kern w:val="2"/>
              </w:rPr>
            </w:pPr>
          </w:p>
        </w:tc>
        <w:tc>
          <w:tcPr>
            <w:tcW w:w="401" w:type="dxa"/>
          </w:tcPr>
          <w:p w:rsidR="00C66522" w:rsidRPr="00442EAD" w:rsidRDefault="00C66522" w:rsidP="004F67D8">
            <w:pPr>
              <w:jc w:val="both"/>
              <w:rPr>
                <w:rFonts w:eastAsia="Calibri"/>
                <w:kern w:val="2"/>
              </w:rPr>
            </w:pPr>
            <w:proofErr w:type="gramStart"/>
            <w:r w:rsidRPr="00442EAD">
              <w:rPr>
                <w:rFonts w:eastAsia="Calibri"/>
                <w:kern w:val="2"/>
              </w:rPr>
              <w:t>г</w:t>
            </w:r>
            <w:proofErr w:type="gramEnd"/>
            <w:r w:rsidRPr="00442EAD">
              <w:rPr>
                <w:rFonts w:eastAsia="Calibri"/>
                <w:kern w:val="2"/>
              </w:rPr>
              <w:t>.</w:t>
            </w:r>
          </w:p>
        </w:tc>
        <w:tc>
          <w:tcPr>
            <w:tcW w:w="733" w:type="dxa"/>
          </w:tcPr>
          <w:p w:rsidR="00C66522" w:rsidRPr="00442EAD" w:rsidRDefault="00C66522" w:rsidP="004F67D8">
            <w:pPr>
              <w:jc w:val="both"/>
              <w:rPr>
                <w:rFonts w:eastAsia="Calibri"/>
                <w:kern w:val="2"/>
              </w:rPr>
            </w:pPr>
          </w:p>
        </w:tc>
        <w:tc>
          <w:tcPr>
            <w:tcW w:w="5242" w:type="dxa"/>
            <w:tcBorders>
              <w:bottom w:val="single" w:sz="4" w:space="0" w:color="auto"/>
            </w:tcBorders>
          </w:tcPr>
          <w:p w:rsidR="00C66522" w:rsidRPr="00442EAD" w:rsidRDefault="00C66522" w:rsidP="004F67D8">
            <w:pPr>
              <w:ind w:right="-108"/>
              <w:jc w:val="both"/>
              <w:rPr>
                <w:rFonts w:eastAsia="Calibri"/>
                <w:kern w:val="2"/>
              </w:rPr>
            </w:pPr>
          </w:p>
        </w:tc>
      </w:tr>
      <w:tr w:rsidR="00C66522" w:rsidRPr="00442EAD" w:rsidTr="004F67D8">
        <w:tc>
          <w:tcPr>
            <w:tcW w:w="314" w:type="dxa"/>
          </w:tcPr>
          <w:p w:rsidR="00C66522" w:rsidRPr="00442EAD" w:rsidRDefault="00C66522" w:rsidP="004F67D8">
            <w:pPr>
              <w:jc w:val="center"/>
              <w:rPr>
                <w:rFonts w:eastAsia="Calibri"/>
                <w:kern w:val="2"/>
                <w:sz w:val="18"/>
                <w:szCs w:val="18"/>
              </w:rPr>
            </w:pPr>
          </w:p>
        </w:tc>
        <w:tc>
          <w:tcPr>
            <w:tcW w:w="503" w:type="dxa"/>
            <w:tcBorders>
              <w:top w:val="single" w:sz="4" w:space="0" w:color="auto"/>
            </w:tcBorders>
          </w:tcPr>
          <w:p w:rsidR="00C66522" w:rsidRPr="00442EAD" w:rsidRDefault="00C66522" w:rsidP="004F67D8">
            <w:pPr>
              <w:jc w:val="center"/>
              <w:rPr>
                <w:rFonts w:eastAsia="Calibri"/>
                <w:kern w:val="2"/>
                <w:sz w:val="18"/>
                <w:szCs w:val="18"/>
              </w:rPr>
            </w:pPr>
          </w:p>
        </w:tc>
        <w:tc>
          <w:tcPr>
            <w:tcW w:w="337" w:type="dxa"/>
          </w:tcPr>
          <w:p w:rsidR="00C66522" w:rsidRPr="00442EAD" w:rsidRDefault="00C66522" w:rsidP="004F67D8">
            <w:pPr>
              <w:jc w:val="center"/>
              <w:rPr>
                <w:rFonts w:eastAsia="Calibri"/>
                <w:kern w:val="2"/>
                <w:sz w:val="18"/>
                <w:szCs w:val="18"/>
              </w:rPr>
            </w:pPr>
          </w:p>
        </w:tc>
        <w:tc>
          <w:tcPr>
            <w:tcW w:w="1789" w:type="dxa"/>
            <w:tcBorders>
              <w:top w:val="single" w:sz="4" w:space="0" w:color="auto"/>
            </w:tcBorders>
          </w:tcPr>
          <w:p w:rsidR="00C66522" w:rsidRPr="00442EAD" w:rsidRDefault="00C66522" w:rsidP="004F67D8">
            <w:pPr>
              <w:jc w:val="center"/>
              <w:rPr>
                <w:rFonts w:eastAsia="Calibri"/>
                <w:kern w:val="2"/>
                <w:sz w:val="18"/>
                <w:szCs w:val="18"/>
              </w:rPr>
            </w:pPr>
          </w:p>
        </w:tc>
        <w:tc>
          <w:tcPr>
            <w:tcW w:w="456" w:type="dxa"/>
          </w:tcPr>
          <w:p w:rsidR="00C66522" w:rsidRPr="00442EAD" w:rsidRDefault="00C66522" w:rsidP="004F67D8">
            <w:pPr>
              <w:jc w:val="center"/>
              <w:rPr>
                <w:rFonts w:eastAsia="Calibri"/>
                <w:kern w:val="2"/>
                <w:sz w:val="18"/>
                <w:szCs w:val="18"/>
              </w:rPr>
            </w:pPr>
          </w:p>
        </w:tc>
        <w:tc>
          <w:tcPr>
            <w:tcW w:w="537" w:type="dxa"/>
            <w:tcBorders>
              <w:top w:val="single" w:sz="4" w:space="0" w:color="auto"/>
            </w:tcBorders>
          </w:tcPr>
          <w:p w:rsidR="00C66522" w:rsidRPr="00442EAD" w:rsidRDefault="00C66522" w:rsidP="004F67D8">
            <w:pPr>
              <w:jc w:val="center"/>
              <w:rPr>
                <w:rFonts w:eastAsia="Calibri"/>
                <w:kern w:val="2"/>
                <w:sz w:val="18"/>
                <w:szCs w:val="18"/>
              </w:rPr>
            </w:pPr>
          </w:p>
        </w:tc>
        <w:tc>
          <w:tcPr>
            <w:tcW w:w="401" w:type="dxa"/>
          </w:tcPr>
          <w:p w:rsidR="00C66522" w:rsidRPr="00442EAD" w:rsidRDefault="00C66522" w:rsidP="004F67D8">
            <w:pPr>
              <w:jc w:val="center"/>
              <w:rPr>
                <w:rFonts w:eastAsia="Calibri"/>
                <w:kern w:val="2"/>
                <w:sz w:val="18"/>
                <w:szCs w:val="18"/>
              </w:rPr>
            </w:pPr>
          </w:p>
        </w:tc>
        <w:tc>
          <w:tcPr>
            <w:tcW w:w="733" w:type="dxa"/>
          </w:tcPr>
          <w:p w:rsidR="00C66522" w:rsidRPr="00442EAD" w:rsidRDefault="00C66522" w:rsidP="004F67D8">
            <w:pPr>
              <w:jc w:val="center"/>
              <w:rPr>
                <w:rFonts w:eastAsia="Calibri"/>
                <w:kern w:val="2"/>
                <w:sz w:val="18"/>
                <w:szCs w:val="18"/>
              </w:rPr>
            </w:pPr>
          </w:p>
        </w:tc>
        <w:tc>
          <w:tcPr>
            <w:tcW w:w="5242" w:type="dxa"/>
            <w:tcBorders>
              <w:top w:val="single" w:sz="4" w:space="0" w:color="auto"/>
            </w:tcBorders>
          </w:tcPr>
          <w:p w:rsidR="00C66522" w:rsidRPr="00442EAD" w:rsidRDefault="00C66522" w:rsidP="004F67D8">
            <w:pPr>
              <w:ind w:right="-108"/>
              <w:jc w:val="center"/>
              <w:rPr>
                <w:rFonts w:eastAsia="Calibri"/>
                <w:i/>
                <w:iCs/>
                <w:color w:val="000000"/>
                <w:kern w:val="2"/>
                <w:sz w:val="18"/>
                <w:szCs w:val="18"/>
              </w:rPr>
            </w:pPr>
            <w:r w:rsidRPr="00442EAD">
              <w:rPr>
                <w:rFonts w:eastAsia="Calibri"/>
                <w:i/>
                <w:iCs/>
                <w:color w:val="000000"/>
                <w:kern w:val="2"/>
                <w:sz w:val="18"/>
                <w:szCs w:val="18"/>
              </w:rPr>
              <w:t>(подпись заявителя или представителя заявителя)</w:t>
            </w:r>
          </w:p>
        </w:tc>
      </w:tr>
    </w:tbl>
    <w:p w:rsidR="00C66522" w:rsidRPr="00442EAD" w:rsidRDefault="00C66522" w:rsidP="00C66522">
      <w:pPr>
        <w:autoSpaceDE w:val="0"/>
        <w:autoSpaceDN w:val="0"/>
        <w:adjustRightInd w:val="0"/>
        <w:ind w:firstLine="709"/>
        <w:jc w:val="both"/>
        <w:rPr>
          <w:rFonts w:eastAsia="Calibri"/>
          <w:kern w:val="2"/>
          <w:sz w:val="28"/>
          <w:szCs w:val="28"/>
          <w:lang w:eastAsia="en-US"/>
        </w:rPr>
        <w:sectPr w:rsidR="00C66522" w:rsidRPr="00442EAD" w:rsidSect="00593884">
          <w:headerReference w:type="default" r:id="rId15"/>
          <w:headerReference w:type="first" r:id="rId16"/>
          <w:footnotePr>
            <w:numRestart w:val="eachPage"/>
          </w:footnotePr>
          <w:pgSz w:w="11906" w:h="16838"/>
          <w:pgMar w:top="1134" w:right="851" w:bottom="1134" w:left="1701" w:header="709" w:footer="709" w:gutter="0"/>
          <w:pgNumType w:start="3"/>
          <w:cols w:space="708"/>
          <w:titlePg/>
          <w:docGrid w:linePitch="360"/>
        </w:sectPr>
      </w:pPr>
    </w:p>
    <w:p w:rsidR="00C66522" w:rsidRPr="00442EAD" w:rsidRDefault="00C66522" w:rsidP="00EE632D">
      <w:pPr>
        <w:autoSpaceDE w:val="0"/>
        <w:autoSpaceDN w:val="0"/>
        <w:adjustRightInd w:val="0"/>
        <w:ind w:left="6237"/>
        <w:rPr>
          <w:rFonts w:eastAsia="Calibri"/>
          <w:kern w:val="2"/>
          <w:sz w:val="26"/>
          <w:szCs w:val="26"/>
        </w:rPr>
      </w:pPr>
      <w:r w:rsidRPr="00442EAD">
        <w:rPr>
          <w:rFonts w:eastAsia="Calibri"/>
          <w:kern w:val="2"/>
          <w:sz w:val="26"/>
          <w:szCs w:val="26"/>
        </w:rPr>
        <w:lastRenderedPageBreak/>
        <w:t>Приложение 2</w:t>
      </w:r>
    </w:p>
    <w:p w:rsidR="00C66522" w:rsidRPr="00442EAD" w:rsidRDefault="00C66522" w:rsidP="00EE632D">
      <w:pPr>
        <w:ind w:left="6237"/>
        <w:rPr>
          <w:rFonts w:eastAsia="Calibri"/>
          <w:kern w:val="2"/>
          <w:sz w:val="26"/>
          <w:szCs w:val="26"/>
        </w:rPr>
      </w:pPr>
      <w:r w:rsidRPr="00442EAD">
        <w:rPr>
          <w:rFonts w:eastAsia="Calibri"/>
          <w:kern w:val="2"/>
          <w:sz w:val="26"/>
          <w:szCs w:val="26"/>
        </w:rPr>
        <w:t xml:space="preserve">к </w:t>
      </w:r>
      <w:r w:rsidR="00BF1A28">
        <w:rPr>
          <w:rFonts w:eastAsia="Calibri"/>
          <w:kern w:val="2"/>
          <w:sz w:val="26"/>
          <w:szCs w:val="26"/>
        </w:rPr>
        <w:t>а</w:t>
      </w:r>
      <w:r w:rsidRPr="00442EAD">
        <w:rPr>
          <w:rFonts w:eastAsia="Calibri"/>
          <w:kern w:val="2"/>
          <w:sz w:val="26"/>
          <w:szCs w:val="26"/>
        </w:rPr>
        <w:t xml:space="preserve">дминистративному регламенту </w:t>
      </w:r>
    </w:p>
    <w:p w:rsidR="00C66522" w:rsidRPr="00442EAD" w:rsidRDefault="00C66522" w:rsidP="00EE632D">
      <w:pPr>
        <w:autoSpaceDE w:val="0"/>
        <w:autoSpaceDN w:val="0"/>
        <w:adjustRightInd w:val="0"/>
        <w:spacing w:line="276" w:lineRule="auto"/>
        <w:rPr>
          <w:rFonts w:eastAsia="Calibri"/>
          <w:b/>
          <w:kern w:val="2"/>
          <w:lang w:eastAsia="en-US"/>
        </w:rPr>
      </w:pPr>
    </w:p>
    <w:p w:rsidR="00C66522" w:rsidRPr="00442EAD" w:rsidRDefault="00C66522" w:rsidP="00C66522">
      <w:pPr>
        <w:autoSpaceDE w:val="0"/>
        <w:autoSpaceDN w:val="0"/>
        <w:adjustRightInd w:val="0"/>
        <w:spacing w:line="276" w:lineRule="auto"/>
        <w:jc w:val="center"/>
        <w:rPr>
          <w:rFonts w:eastAsia="Calibri"/>
          <w:bCs/>
          <w:kern w:val="2"/>
          <w:sz w:val="26"/>
          <w:szCs w:val="26"/>
          <w:lang w:eastAsia="en-US"/>
        </w:rPr>
      </w:pPr>
      <w:r w:rsidRPr="00442EAD">
        <w:rPr>
          <w:rFonts w:eastAsia="Calibri"/>
          <w:bCs/>
          <w:kern w:val="2"/>
          <w:sz w:val="26"/>
          <w:szCs w:val="26"/>
          <w:lang w:eastAsia="en-US"/>
        </w:rPr>
        <w:t>РАЗРЕШЕНИЕ</w:t>
      </w:r>
    </w:p>
    <w:p w:rsidR="00C66522" w:rsidRPr="00442EAD" w:rsidRDefault="00C66522" w:rsidP="00C66522">
      <w:pPr>
        <w:jc w:val="center"/>
        <w:rPr>
          <w:rFonts w:eastAsia="Calibri"/>
          <w:kern w:val="2"/>
          <w:sz w:val="26"/>
          <w:szCs w:val="26"/>
        </w:rPr>
      </w:pPr>
      <w:r w:rsidRPr="00442EAD">
        <w:rPr>
          <w:rFonts w:eastAsia="Calibri"/>
          <w:kern w:val="2"/>
          <w:sz w:val="26"/>
          <w:szCs w:val="26"/>
        </w:rPr>
        <w:t xml:space="preserve">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w:t>
      </w:r>
      <w:r>
        <w:rPr>
          <w:rFonts w:eastAsia="Calibri"/>
          <w:kern w:val="2"/>
          <w:sz w:val="26"/>
          <w:szCs w:val="26"/>
        </w:rPr>
        <w:t>Череповецкого муниципального района</w:t>
      </w:r>
      <w:r w:rsidRPr="00442EAD">
        <w:rPr>
          <w:rFonts w:eastAsia="Calibri"/>
          <w:kern w:val="2"/>
          <w:sz w:val="26"/>
          <w:szCs w:val="26"/>
        </w:rPr>
        <w:t xml:space="preserve">, а также на посадку (взлет) на расположенные в границах </w:t>
      </w:r>
      <w:r>
        <w:rPr>
          <w:rFonts w:eastAsia="Calibri"/>
          <w:kern w:val="2"/>
          <w:sz w:val="26"/>
          <w:szCs w:val="26"/>
        </w:rPr>
        <w:t>Череповецкого муниципального района</w:t>
      </w:r>
      <w:r w:rsidRPr="00442EAD">
        <w:rPr>
          <w:rFonts w:eastAsia="Calibri"/>
          <w:kern w:val="2"/>
          <w:sz w:val="26"/>
          <w:szCs w:val="26"/>
        </w:rPr>
        <w:t xml:space="preserve"> площадки, сведения о которых не опубликованы в документах аэронавигационной информации</w:t>
      </w:r>
    </w:p>
    <w:p w:rsidR="00C66522" w:rsidRPr="00442EAD" w:rsidRDefault="00C66522" w:rsidP="00C66522">
      <w:pPr>
        <w:autoSpaceDE w:val="0"/>
        <w:autoSpaceDN w:val="0"/>
        <w:adjustRightInd w:val="0"/>
        <w:spacing w:line="276" w:lineRule="auto"/>
        <w:rPr>
          <w:rFonts w:eastAsia="Calibri"/>
          <w:kern w:val="2"/>
          <w:lang w:eastAsia="en-US"/>
        </w:rPr>
      </w:pPr>
    </w:p>
    <w:tbl>
      <w:tblPr>
        <w:tblW w:w="0" w:type="auto"/>
        <w:tblLook w:val="04A0"/>
      </w:tblPr>
      <w:tblGrid>
        <w:gridCol w:w="457"/>
        <w:gridCol w:w="2076"/>
        <w:gridCol w:w="465"/>
        <w:gridCol w:w="2252"/>
      </w:tblGrid>
      <w:tr w:rsidR="00C66522" w:rsidRPr="00442EAD" w:rsidTr="004F67D8">
        <w:tc>
          <w:tcPr>
            <w:tcW w:w="438" w:type="dxa"/>
            <w:shd w:val="clear" w:color="auto" w:fill="auto"/>
          </w:tcPr>
          <w:p w:rsidR="00C66522" w:rsidRPr="00442EAD" w:rsidRDefault="00C66522" w:rsidP="004F67D8">
            <w:pPr>
              <w:autoSpaceDE w:val="0"/>
              <w:autoSpaceDN w:val="0"/>
              <w:adjustRightInd w:val="0"/>
              <w:spacing w:line="276" w:lineRule="auto"/>
              <w:rPr>
                <w:rFonts w:eastAsia="Calibri"/>
                <w:kern w:val="2"/>
                <w:sz w:val="26"/>
                <w:szCs w:val="26"/>
                <w:lang w:eastAsia="en-US"/>
              </w:rPr>
            </w:pPr>
            <w:r w:rsidRPr="00442EAD">
              <w:rPr>
                <w:rFonts w:eastAsia="Calibri"/>
                <w:kern w:val="2"/>
                <w:sz w:val="26"/>
                <w:szCs w:val="26"/>
                <w:lang w:eastAsia="en-US"/>
              </w:rPr>
              <w:t>от</w:t>
            </w:r>
          </w:p>
        </w:tc>
        <w:tc>
          <w:tcPr>
            <w:tcW w:w="2076" w:type="dxa"/>
            <w:tcBorders>
              <w:bottom w:val="single" w:sz="4" w:space="0" w:color="auto"/>
            </w:tcBorders>
            <w:shd w:val="clear" w:color="auto" w:fill="auto"/>
          </w:tcPr>
          <w:p w:rsidR="00C66522" w:rsidRPr="00442EAD" w:rsidRDefault="00C66522" w:rsidP="004F67D8">
            <w:pPr>
              <w:autoSpaceDE w:val="0"/>
              <w:autoSpaceDN w:val="0"/>
              <w:adjustRightInd w:val="0"/>
              <w:spacing w:line="276" w:lineRule="auto"/>
              <w:rPr>
                <w:rFonts w:eastAsia="Calibri"/>
                <w:kern w:val="2"/>
                <w:sz w:val="26"/>
                <w:szCs w:val="26"/>
                <w:lang w:eastAsia="en-US"/>
              </w:rPr>
            </w:pPr>
          </w:p>
        </w:tc>
        <w:tc>
          <w:tcPr>
            <w:tcW w:w="445" w:type="dxa"/>
            <w:shd w:val="clear" w:color="auto" w:fill="auto"/>
          </w:tcPr>
          <w:p w:rsidR="00C66522" w:rsidRPr="00442EAD" w:rsidRDefault="00C66522" w:rsidP="004F67D8">
            <w:pPr>
              <w:autoSpaceDE w:val="0"/>
              <w:autoSpaceDN w:val="0"/>
              <w:adjustRightInd w:val="0"/>
              <w:spacing w:line="276" w:lineRule="auto"/>
              <w:rPr>
                <w:rFonts w:eastAsia="Calibri"/>
                <w:kern w:val="2"/>
                <w:sz w:val="26"/>
                <w:szCs w:val="26"/>
                <w:lang w:eastAsia="en-US"/>
              </w:rPr>
            </w:pPr>
            <w:r w:rsidRPr="00442EAD">
              <w:rPr>
                <w:rFonts w:eastAsia="Calibri"/>
                <w:kern w:val="2"/>
                <w:sz w:val="26"/>
                <w:szCs w:val="26"/>
                <w:lang w:eastAsia="en-US"/>
              </w:rPr>
              <w:t>№</w:t>
            </w:r>
          </w:p>
        </w:tc>
        <w:tc>
          <w:tcPr>
            <w:tcW w:w="2252" w:type="dxa"/>
            <w:tcBorders>
              <w:bottom w:val="single" w:sz="4" w:space="0" w:color="auto"/>
            </w:tcBorders>
            <w:shd w:val="clear" w:color="auto" w:fill="auto"/>
          </w:tcPr>
          <w:p w:rsidR="00C66522" w:rsidRPr="00442EAD" w:rsidRDefault="00C66522" w:rsidP="004F67D8">
            <w:pPr>
              <w:autoSpaceDE w:val="0"/>
              <w:autoSpaceDN w:val="0"/>
              <w:adjustRightInd w:val="0"/>
              <w:spacing w:line="276" w:lineRule="auto"/>
              <w:rPr>
                <w:rFonts w:eastAsia="Calibri"/>
                <w:kern w:val="2"/>
                <w:sz w:val="26"/>
                <w:szCs w:val="26"/>
                <w:lang w:eastAsia="en-US"/>
              </w:rPr>
            </w:pPr>
          </w:p>
        </w:tc>
      </w:tr>
    </w:tbl>
    <w:p w:rsidR="00C66522" w:rsidRPr="00442EAD" w:rsidRDefault="00C66522" w:rsidP="00C66522">
      <w:pPr>
        <w:autoSpaceDE w:val="0"/>
        <w:autoSpaceDN w:val="0"/>
        <w:adjustRightInd w:val="0"/>
        <w:spacing w:line="276" w:lineRule="auto"/>
        <w:rPr>
          <w:rFonts w:eastAsia="Calibri"/>
          <w:kern w:val="2"/>
          <w:lang w:eastAsia="en-US"/>
        </w:rPr>
      </w:pPr>
    </w:p>
    <w:p w:rsidR="00C66522" w:rsidRPr="00442EAD" w:rsidRDefault="00C66522" w:rsidP="00C66522">
      <w:pPr>
        <w:autoSpaceDE w:val="0"/>
        <w:autoSpaceDN w:val="0"/>
        <w:adjustRightInd w:val="0"/>
        <w:ind w:firstLine="709"/>
        <w:jc w:val="both"/>
        <w:rPr>
          <w:rFonts w:eastAsia="Calibri"/>
          <w:kern w:val="2"/>
          <w:sz w:val="26"/>
          <w:szCs w:val="26"/>
          <w:lang w:eastAsia="en-US"/>
        </w:rPr>
      </w:pPr>
      <w:r w:rsidRPr="00442EAD">
        <w:rPr>
          <w:rFonts w:eastAsia="Calibri"/>
          <w:kern w:val="2"/>
          <w:sz w:val="26"/>
          <w:szCs w:val="26"/>
          <w:lang w:eastAsia="en-US"/>
        </w:rPr>
        <w:t xml:space="preserve">Рассмотрев заявление от «____» ___________ 20___ г., </w:t>
      </w:r>
      <w:r>
        <w:rPr>
          <w:rFonts w:eastAsia="Calibri"/>
          <w:kern w:val="2"/>
          <w:sz w:val="26"/>
          <w:szCs w:val="26"/>
          <w:lang w:eastAsia="en-US"/>
        </w:rPr>
        <w:t>администрация Череповецкого муниципального района</w:t>
      </w:r>
      <w:r w:rsidRPr="00442EAD">
        <w:rPr>
          <w:rFonts w:eastAsia="Calibri"/>
          <w:kern w:val="2"/>
          <w:sz w:val="26"/>
          <w:szCs w:val="26"/>
          <w:lang w:eastAsia="en-US"/>
        </w:rPr>
        <w:t xml:space="preserve"> в соответствии с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w:t>
      </w:r>
      <w:r w:rsidR="00EE632D">
        <w:rPr>
          <w:rFonts w:eastAsia="Calibri"/>
          <w:kern w:val="2"/>
          <w:sz w:val="26"/>
          <w:szCs w:val="26"/>
          <w:lang w:eastAsia="en-US"/>
        </w:rPr>
        <w:t xml:space="preserve"> </w:t>
      </w:r>
      <w:r w:rsidRPr="00442EAD">
        <w:rPr>
          <w:rFonts w:eastAsia="Calibri"/>
          <w:kern w:val="2"/>
          <w:sz w:val="26"/>
          <w:szCs w:val="26"/>
          <w:lang w:eastAsia="en-US"/>
        </w:rPr>
        <w:t>138, разрешает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C66522" w:rsidRPr="00442EAD" w:rsidTr="004F67D8">
        <w:tc>
          <w:tcPr>
            <w:tcW w:w="10314" w:type="dxa"/>
            <w:tcBorders>
              <w:top w:val="nil"/>
              <w:left w:val="nil"/>
              <w:bottom w:val="single" w:sz="4" w:space="0" w:color="auto"/>
              <w:right w:val="nil"/>
            </w:tcBorders>
            <w:shd w:val="clear" w:color="auto" w:fill="auto"/>
          </w:tcPr>
          <w:p w:rsidR="00C66522" w:rsidRPr="00442EAD" w:rsidRDefault="00C66522" w:rsidP="004F67D8">
            <w:pPr>
              <w:autoSpaceDE w:val="0"/>
              <w:autoSpaceDN w:val="0"/>
              <w:adjustRightInd w:val="0"/>
              <w:jc w:val="both"/>
              <w:rPr>
                <w:rFonts w:eastAsia="Calibri"/>
                <w:kern w:val="2"/>
                <w:lang w:eastAsia="en-US"/>
              </w:rPr>
            </w:pPr>
          </w:p>
        </w:tc>
      </w:tr>
    </w:tbl>
    <w:p w:rsidR="00C66522" w:rsidRPr="00442EAD" w:rsidRDefault="00C66522" w:rsidP="00C66522">
      <w:pPr>
        <w:autoSpaceDE w:val="0"/>
        <w:autoSpaceDN w:val="0"/>
        <w:adjustRightInd w:val="0"/>
        <w:jc w:val="center"/>
        <w:rPr>
          <w:rFonts w:eastAsia="Calibri"/>
          <w:i/>
          <w:kern w:val="2"/>
          <w:sz w:val="20"/>
          <w:szCs w:val="20"/>
          <w:lang w:eastAsia="en-US"/>
        </w:rPr>
      </w:pPr>
      <w:proofErr w:type="gramStart"/>
      <w:r w:rsidRPr="00442EAD">
        <w:rPr>
          <w:rFonts w:eastAsia="Calibri"/>
          <w:i/>
          <w:kern w:val="2"/>
          <w:sz w:val="20"/>
          <w:szCs w:val="20"/>
          <w:lang w:eastAsia="en-US"/>
        </w:rPr>
        <w:t>(наименование юридического лица; фамилия, имя, отчество</w:t>
      </w:r>
      <w:r w:rsidR="00EE632D">
        <w:rPr>
          <w:rFonts w:eastAsia="Calibri"/>
          <w:i/>
          <w:kern w:val="2"/>
          <w:sz w:val="20"/>
          <w:szCs w:val="20"/>
          <w:lang w:eastAsia="en-US"/>
        </w:rPr>
        <w:t xml:space="preserve"> </w:t>
      </w:r>
      <w:r w:rsidR="0017711B">
        <w:rPr>
          <w:rFonts w:eastAsia="Calibri"/>
          <w:i/>
          <w:kern w:val="2"/>
          <w:sz w:val="20"/>
          <w:szCs w:val="20"/>
          <w:lang w:eastAsia="en-US"/>
        </w:rPr>
        <w:t>(</w:t>
      </w:r>
      <w:r w:rsidR="00EE632D">
        <w:rPr>
          <w:rFonts w:eastAsia="Calibri"/>
          <w:i/>
          <w:kern w:val="2"/>
          <w:sz w:val="20"/>
          <w:szCs w:val="20"/>
          <w:lang w:eastAsia="en-US"/>
        </w:rPr>
        <w:t xml:space="preserve">последнее - </w:t>
      </w:r>
      <w:r w:rsidR="0017711B">
        <w:rPr>
          <w:rFonts w:eastAsia="Calibri"/>
          <w:i/>
          <w:kern w:val="2"/>
          <w:sz w:val="20"/>
          <w:szCs w:val="20"/>
          <w:lang w:eastAsia="en-US"/>
        </w:rPr>
        <w:t>при наличии)</w:t>
      </w:r>
      <w:r>
        <w:rPr>
          <w:rFonts w:eastAsia="Calibri"/>
          <w:i/>
          <w:kern w:val="2"/>
          <w:sz w:val="20"/>
          <w:szCs w:val="20"/>
          <w:lang w:eastAsia="en-US"/>
        </w:rPr>
        <w:t xml:space="preserve"> </w:t>
      </w:r>
      <w:r w:rsidRPr="00442EAD">
        <w:rPr>
          <w:rFonts w:eastAsia="Calibri"/>
          <w:i/>
          <w:kern w:val="2"/>
          <w:sz w:val="20"/>
          <w:szCs w:val="20"/>
          <w:lang w:eastAsia="en-US"/>
        </w:rPr>
        <w:t>физического лица, индивидуального предпринимателя)</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C66522" w:rsidRPr="00442EAD" w:rsidTr="004F67D8">
        <w:tc>
          <w:tcPr>
            <w:tcW w:w="10314" w:type="dxa"/>
            <w:tcBorders>
              <w:top w:val="nil"/>
              <w:left w:val="nil"/>
              <w:bottom w:val="single" w:sz="4" w:space="0" w:color="auto"/>
              <w:right w:val="nil"/>
            </w:tcBorders>
            <w:shd w:val="clear" w:color="auto" w:fill="auto"/>
          </w:tcPr>
          <w:p w:rsidR="00C66522" w:rsidRPr="00442EAD" w:rsidRDefault="00C66522" w:rsidP="004F67D8">
            <w:pPr>
              <w:autoSpaceDE w:val="0"/>
              <w:autoSpaceDN w:val="0"/>
              <w:adjustRightInd w:val="0"/>
              <w:rPr>
                <w:rFonts w:eastAsia="Calibri"/>
                <w:kern w:val="2"/>
                <w:lang w:eastAsia="en-US"/>
              </w:rPr>
            </w:pPr>
          </w:p>
        </w:tc>
      </w:tr>
    </w:tbl>
    <w:p w:rsidR="00C66522" w:rsidRPr="00442EAD" w:rsidRDefault="00C66522" w:rsidP="00C66522">
      <w:pPr>
        <w:autoSpaceDE w:val="0"/>
        <w:autoSpaceDN w:val="0"/>
        <w:adjustRightInd w:val="0"/>
        <w:jc w:val="center"/>
        <w:rPr>
          <w:rFonts w:eastAsia="Calibri"/>
          <w:i/>
          <w:kern w:val="2"/>
          <w:sz w:val="20"/>
          <w:szCs w:val="20"/>
          <w:lang w:eastAsia="en-US"/>
        </w:rPr>
      </w:pPr>
      <w:r w:rsidRPr="00442EAD">
        <w:rPr>
          <w:rFonts w:eastAsia="Calibri"/>
          <w:i/>
          <w:kern w:val="2"/>
          <w:sz w:val="20"/>
          <w:szCs w:val="20"/>
          <w:lang w:eastAsia="en-US"/>
        </w:rPr>
        <w:t>(адрес места нахождения (места жительства))</w:t>
      </w:r>
    </w:p>
    <w:p w:rsidR="00C66522" w:rsidRPr="00442EAD" w:rsidRDefault="00C66522" w:rsidP="00C66522">
      <w:pPr>
        <w:autoSpaceDE w:val="0"/>
        <w:autoSpaceDN w:val="0"/>
        <w:adjustRightInd w:val="0"/>
        <w:rPr>
          <w:rFonts w:eastAsia="Calibri"/>
          <w:kern w:val="2"/>
          <w:lang w:eastAsia="en-US"/>
        </w:rPr>
      </w:pPr>
    </w:p>
    <w:p w:rsidR="00C66522" w:rsidRPr="00442EAD" w:rsidRDefault="00C66522" w:rsidP="00C66522">
      <w:pPr>
        <w:autoSpaceDE w:val="0"/>
        <w:autoSpaceDN w:val="0"/>
        <w:adjustRightInd w:val="0"/>
        <w:jc w:val="both"/>
        <w:rPr>
          <w:rFonts w:eastAsia="Calibri"/>
          <w:kern w:val="2"/>
          <w:sz w:val="26"/>
          <w:szCs w:val="26"/>
          <w:lang w:eastAsia="en-US"/>
        </w:rPr>
      </w:pPr>
      <w:r w:rsidRPr="00442EAD">
        <w:rPr>
          <w:rFonts w:eastAsia="Calibri"/>
          <w:kern w:val="2"/>
          <w:sz w:val="26"/>
          <w:szCs w:val="26"/>
          <w:lang w:eastAsia="en-US"/>
        </w:rPr>
        <w:t xml:space="preserve">выполнение над территорией </w:t>
      </w:r>
      <w:r>
        <w:rPr>
          <w:rFonts w:eastAsia="Calibri"/>
          <w:kern w:val="2"/>
          <w:sz w:val="26"/>
          <w:szCs w:val="26"/>
          <w:lang w:eastAsia="en-US"/>
        </w:rPr>
        <w:t>Череповецкого муниципального района</w:t>
      </w:r>
    </w:p>
    <w:tbl>
      <w:tblPr>
        <w:tblW w:w="0" w:type="auto"/>
        <w:tblLook w:val="04A0"/>
      </w:tblPr>
      <w:tblGrid>
        <w:gridCol w:w="10314"/>
      </w:tblGrid>
      <w:tr w:rsidR="00C66522" w:rsidRPr="00442EAD" w:rsidTr="004F67D8">
        <w:tc>
          <w:tcPr>
            <w:tcW w:w="10314" w:type="dxa"/>
            <w:tcBorders>
              <w:bottom w:val="single" w:sz="4" w:space="0" w:color="auto"/>
            </w:tcBorders>
            <w:shd w:val="clear" w:color="auto" w:fill="auto"/>
          </w:tcPr>
          <w:p w:rsidR="00C66522" w:rsidRPr="00442EAD" w:rsidRDefault="00C66522" w:rsidP="004F67D8">
            <w:pPr>
              <w:autoSpaceDE w:val="0"/>
              <w:autoSpaceDN w:val="0"/>
              <w:adjustRightInd w:val="0"/>
              <w:jc w:val="both"/>
              <w:rPr>
                <w:rFonts w:eastAsia="Calibri"/>
                <w:kern w:val="2"/>
                <w:sz w:val="26"/>
                <w:szCs w:val="26"/>
                <w:lang w:eastAsia="en-US"/>
              </w:rPr>
            </w:pPr>
          </w:p>
        </w:tc>
      </w:tr>
    </w:tbl>
    <w:p w:rsidR="00C66522" w:rsidRPr="00442EAD" w:rsidRDefault="00C66522" w:rsidP="00C66522">
      <w:pPr>
        <w:autoSpaceDE w:val="0"/>
        <w:autoSpaceDN w:val="0"/>
        <w:adjustRightInd w:val="0"/>
        <w:jc w:val="center"/>
        <w:rPr>
          <w:rFonts w:eastAsia="Calibri"/>
          <w:kern w:val="2"/>
          <w:sz w:val="20"/>
          <w:szCs w:val="20"/>
          <w:lang w:eastAsia="en-US"/>
        </w:rPr>
      </w:pPr>
      <w:r w:rsidRPr="00442EAD">
        <w:rPr>
          <w:rFonts w:eastAsia="Calibri"/>
          <w:i/>
          <w:kern w:val="2"/>
          <w:sz w:val="20"/>
          <w:szCs w:val="20"/>
          <w:lang w:eastAsia="en-US"/>
        </w:rPr>
        <w:t>(авиационных работ; парашютных прыжков; демонстрационных полетов воздушных</w:t>
      </w:r>
      <w:r>
        <w:rPr>
          <w:rFonts w:eastAsia="Calibri"/>
          <w:i/>
          <w:kern w:val="2"/>
          <w:sz w:val="20"/>
          <w:szCs w:val="20"/>
          <w:lang w:eastAsia="en-US"/>
        </w:rPr>
        <w:t xml:space="preserve"> </w:t>
      </w:r>
      <w:r w:rsidRPr="00442EAD">
        <w:rPr>
          <w:rFonts w:eastAsia="Calibri"/>
          <w:i/>
          <w:kern w:val="2"/>
          <w:sz w:val="20"/>
          <w:szCs w:val="20"/>
          <w:lang w:eastAsia="en-US"/>
        </w:rPr>
        <w:t>судов; полетов беспилотных воздушных судов; подъемов привязных аэростатов; посадки (взлета) на расположенные в границах населенных пунктов площадки, сведения о которых не опубликованы в документах аэронавигационной ин</w:t>
      </w:r>
      <w:r>
        <w:rPr>
          <w:rFonts w:eastAsia="Calibri"/>
          <w:i/>
          <w:kern w:val="2"/>
          <w:sz w:val="20"/>
          <w:szCs w:val="20"/>
          <w:lang w:eastAsia="en-US"/>
        </w:rPr>
        <w:t>формац</w:t>
      </w:r>
      <w:r w:rsidR="0043618F">
        <w:rPr>
          <w:rFonts w:eastAsia="Calibri"/>
          <w:i/>
          <w:kern w:val="2"/>
          <w:sz w:val="20"/>
          <w:szCs w:val="20"/>
          <w:lang w:eastAsia="en-US"/>
        </w:rPr>
        <w:t>и</w:t>
      </w:r>
      <w:r>
        <w:rPr>
          <w:rFonts w:eastAsia="Calibri"/>
          <w:i/>
          <w:kern w:val="2"/>
          <w:sz w:val="20"/>
          <w:szCs w:val="20"/>
          <w:lang w:eastAsia="en-US"/>
        </w:rPr>
        <w:t>и</w:t>
      </w:r>
      <w:r w:rsidRPr="00442EAD">
        <w:rPr>
          <w:rFonts w:eastAsia="Calibri"/>
          <w:i/>
          <w:kern w:val="2"/>
          <w:sz w:val="20"/>
          <w:szCs w:val="20"/>
          <w:lang w:eastAsia="en-US"/>
        </w:rPr>
        <w:t xml:space="preserve"> – выбрать </w:t>
      </w:r>
      <w:proofErr w:type="gramStart"/>
      <w:r w:rsidRPr="00442EAD">
        <w:rPr>
          <w:rFonts w:eastAsia="Calibri"/>
          <w:i/>
          <w:kern w:val="2"/>
          <w:sz w:val="20"/>
          <w:szCs w:val="20"/>
          <w:lang w:eastAsia="en-US"/>
        </w:rPr>
        <w:t>нужное</w:t>
      </w:r>
      <w:proofErr w:type="gramEnd"/>
      <w:r w:rsidRPr="00442EAD">
        <w:rPr>
          <w:rFonts w:eastAsia="Calibri"/>
          <w:i/>
          <w:kern w:val="2"/>
          <w:sz w:val="20"/>
          <w:szCs w:val="20"/>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9213"/>
      </w:tblGrid>
      <w:tr w:rsidR="00C66522" w:rsidRPr="00442EAD" w:rsidTr="004F67D8">
        <w:tc>
          <w:tcPr>
            <w:tcW w:w="1101" w:type="dxa"/>
            <w:tcBorders>
              <w:top w:val="nil"/>
              <w:left w:val="nil"/>
              <w:bottom w:val="nil"/>
              <w:right w:val="nil"/>
            </w:tcBorders>
            <w:shd w:val="clear" w:color="auto" w:fill="auto"/>
          </w:tcPr>
          <w:p w:rsidR="00C66522" w:rsidRPr="00442EAD" w:rsidRDefault="00C66522" w:rsidP="004F67D8">
            <w:pPr>
              <w:autoSpaceDE w:val="0"/>
              <w:autoSpaceDN w:val="0"/>
              <w:adjustRightInd w:val="0"/>
              <w:rPr>
                <w:rFonts w:eastAsia="Calibri"/>
                <w:kern w:val="2"/>
                <w:sz w:val="26"/>
                <w:szCs w:val="26"/>
                <w:lang w:eastAsia="en-US"/>
              </w:rPr>
            </w:pPr>
            <w:r w:rsidRPr="00442EAD">
              <w:rPr>
                <w:rFonts w:eastAsia="Calibri"/>
                <w:kern w:val="2"/>
                <w:sz w:val="26"/>
                <w:szCs w:val="26"/>
                <w:lang w:eastAsia="en-US"/>
              </w:rPr>
              <w:t>с целью</w:t>
            </w:r>
          </w:p>
        </w:tc>
        <w:tc>
          <w:tcPr>
            <w:tcW w:w="9213" w:type="dxa"/>
            <w:tcBorders>
              <w:top w:val="nil"/>
              <w:left w:val="nil"/>
              <w:bottom w:val="single" w:sz="4" w:space="0" w:color="auto"/>
              <w:right w:val="nil"/>
            </w:tcBorders>
            <w:shd w:val="clear" w:color="auto" w:fill="auto"/>
          </w:tcPr>
          <w:p w:rsidR="00C66522" w:rsidRPr="00442EAD" w:rsidRDefault="00C66522" w:rsidP="004F67D8">
            <w:pPr>
              <w:autoSpaceDE w:val="0"/>
              <w:autoSpaceDN w:val="0"/>
              <w:adjustRightInd w:val="0"/>
              <w:rPr>
                <w:rFonts w:eastAsia="Calibri"/>
                <w:kern w:val="2"/>
                <w:lang w:eastAsia="en-US"/>
              </w:rPr>
            </w:pPr>
          </w:p>
        </w:tc>
      </w:tr>
    </w:tbl>
    <w:p w:rsidR="00C66522" w:rsidRPr="00442EAD" w:rsidRDefault="00C66522" w:rsidP="00C66522">
      <w:pPr>
        <w:autoSpaceDE w:val="0"/>
        <w:autoSpaceDN w:val="0"/>
        <w:adjustRightInd w:val="0"/>
        <w:ind w:left="851"/>
        <w:jc w:val="center"/>
        <w:rPr>
          <w:rFonts w:eastAsia="Calibri"/>
          <w:i/>
          <w:kern w:val="2"/>
          <w:sz w:val="20"/>
          <w:szCs w:val="20"/>
          <w:lang w:eastAsia="en-US"/>
        </w:rPr>
      </w:pPr>
      <w:r w:rsidRPr="00442EAD">
        <w:rPr>
          <w:rFonts w:eastAsia="Calibri"/>
          <w:i/>
          <w:kern w:val="2"/>
          <w:sz w:val="20"/>
          <w:szCs w:val="20"/>
          <w:lang w:eastAsia="en-US"/>
        </w:rPr>
        <w:t xml:space="preserve"> (цель проведения заявленного вида деятельности)</w:t>
      </w:r>
    </w:p>
    <w:p w:rsidR="00C66522" w:rsidRPr="00442EAD" w:rsidRDefault="00C66522" w:rsidP="00C66522">
      <w:pPr>
        <w:autoSpaceDE w:val="0"/>
        <w:autoSpaceDN w:val="0"/>
        <w:adjustRightInd w:val="0"/>
        <w:rPr>
          <w:rFonts w:eastAsia="Calibri"/>
          <w:kern w:val="2"/>
          <w:sz w:val="26"/>
          <w:szCs w:val="26"/>
          <w:lang w:eastAsia="en-US"/>
        </w:rPr>
      </w:pPr>
      <w:r w:rsidRPr="00442EAD">
        <w:rPr>
          <w:rFonts w:eastAsia="Calibri"/>
          <w:kern w:val="2"/>
          <w:sz w:val="26"/>
          <w:szCs w:val="26"/>
          <w:lang w:eastAsia="en-US"/>
        </w:rPr>
        <w:t>на воздушном судне (воздушных судах)</w:t>
      </w:r>
    </w:p>
    <w:tbl>
      <w:tblPr>
        <w:tblW w:w="0" w:type="auto"/>
        <w:tblLook w:val="04A0"/>
      </w:tblPr>
      <w:tblGrid>
        <w:gridCol w:w="10314"/>
      </w:tblGrid>
      <w:tr w:rsidR="00C66522" w:rsidRPr="00442EAD" w:rsidTr="004F67D8">
        <w:tc>
          <w:tcPr>
            <w:tcW w:w="10314" w:type="dxa"/>
            <w:tcBorders>
              <w:bottom w:val="single" w:sz="4" w:space="0" w:color="auto"/>
            </w:tcBorders>
            <w:shd w:val="clear" w:color="auto" w:fill="auto"/>
          </w:tcPr>
          <w:p w:rsidR="00C66522" w:rsidRPr="00442EAD" w:rsidRDefault="00C66522" w:rsidP="004F67D8">
            <w:pPr>
              <w:autoSpaceDE w:val="0"/>
              <w:autoSpaceDN w:val="0"/>
              <w:adjustRightInd w:val="0"/>
              <w:rPr>
                <w:rFonts w:eastAsia="Calibri"/>
                <w:kern w:val="2"/>
                <w:lang w:eastAsia="en-US"/>
              </w:rPr>
            </w:pPr>
          </w:p>
        </w:tc>
      </w:tr>
    </w:tbl>
    <w:p w:rsidR="00C66522" w:rsidRPr="00442EAD" w:rsidRDefault="00C66522" w:rsidP="00C66522">
      <w:pPr>
        <w:autoSpaceDE w:val="0"/>
        <w:autoSpaceDN w:val="0"/>
        <w:adjustRightInd w:val="0"/>
        <w:jc w:val="center"/>
        <w:rPr>
          <w:rFonts w:eastAsia="Calibri"/>
          <w:i/>
          <w:kern w:val="2"/>
          <w:sz w:val="20"/>
          <w:szCs w:val="20"/>
          <w:lang w:eastAsia="en-US"/>
        </w:rPr>
      </w:pPr>
      <w:r w:rsidRPr="00442EAD">
        <w:rPr>
          <w:rFonts w:eastAsia="Calibri"/>
          <w:i/>
          <w:kern w:val="2"/>
          <w:sz w:val="20"/>
          <w:szCs w:val="20"/>
          <w:lang w:eastAsia="en-US"/>
        </w:rPr>
        <w:t>(указать количество и тип воздушных судов)</w:t>
      </w:r>
    </w:p>
    <w:p w:rsidR="00C66522" w:rsidRPr="00442EAD" w:rsidRDefault="00C66522" w:rsidP="00C66522">
      <w:pPr>
        <w:autoSpaceDE w:val="0"/>
        <w:autoSpaceDN w:val="0"/>
        <w:adjustRightInd w:val="0"/>
        <w:rPr>
          <w:rFonts w:eastAsia="Calibri"/>
          <w:kern w:val="2"/>
          <w:sz w:val="26"/>
          <w:szCs w:val="26"/>
          <w:lang w:eastAsia="en-US"/>
        </w:rPr>
      </w:pPr>
      <w:r w:rsidRPr="00442EAD">
        <w:rPr>
          <w:rFonts w:eastAsia="Calibri"/>
          <w:kern w:val="2"/>
          <w:sz w:val="26"/>
          <w:szCs w:val="26"/>
          <w:lang w:eastAsia="en-US"/>
        </w:rPr>
        <w:t>Государственный и (или) регистрационный опознавательный знак (при наличии):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C66522" w:rsidRPr="00442EAD" w:rsidTr="004F67D8">
        <w:tc>
          <w:tcPr>
            <w:tcW w:w="10314" w:type="dxa"/>
            <w:tcBorders>
              <w:top w:val="nil"/>
              <w:left w:val="nil"/>
              <w:bottom w:val="single" w:sz="4" w:space="0" w:color="auto"/>
              <w:right w:val="nil"/>
            </w:tcBorders>
            <w:shd w:val="clear" w:color="auto" w:fill="auto"/>
          </w:tcPr>
          <w:p w:rsidR="00C66522" w:rsidRPr="00442EAD" w:rsidRDefault="00C66522" w:rsidP="004F67D8">
            <w:pPr>
              <w:autoSpaceDE w:val="0"/>
              <w:autoSpaceDN w:val="0"/>
              <w:adjustRightInd w:val="0"/>
              <w:rPr>
                <w:rFonts w:eastAsia="Calibri"/>
                <w:kern w:val="2"/>
                <w:lang w:eastAsia="en-US"/>
              </w:rPr>
            </w:pPr>
            <w:bookmarkStart w:id="44" w:name="_Hlk42595810"/>
          </w:p>
        </w:tc>
      </w:tr>
    </w:tbl>
    <w:bookmarkEnd w:id="44"/>
    <w:p w:rsidR="00C66522" w:rsidRPr="00442EAD" w:rsidRDefault="00C66522" w:rsidP="00C66522">
      <w:pPr>
        <w:autoSpaceDE w:val="0"/>
        <w:autoSpaceDN w:val="0"/>
        <w:adjustRightInd w:val="0"/>
        <w:rPr>
          <w:rFonts w:eastAsia="Calibri"/>
          <w:kern w:val="2"/>
          <w:sz w:val="26"/>
          <w:szCs w:val="26"/>
          <w:lang w:eastAsia="en-US"/>
        </w:rPr>
      </w:pPr>
      <w:r w:rsidRPr="00442EAD">
        <w:rPr>
          <w:rFonts w:eastAsia="Calibri"/>
          <w:kern w:val="2"/>
          <w:sz w:val="26"/>
          <w:szCs w:val="26"/>
          <w:lang w:eastAsia="en-US"/>
        </w:rPr>
        <w:t xml:space="preserve">Место использования воздушного пространства: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4"/>
      </w:tblGrid>
      <w:tr w:rsidR="00C66522" w:rsidRPr="00442EAD" w:rsidTr="004F67D8">
        <w:tc>
          <w:tcPr>
            <w:tcW w:w="10314" w:type="dxa"/>
            <w:tcBorders>
              <w:top w:val="nil"/>
              <w:left w:val="nil"/>
              <w:bottom w:val="single" w:sz="4" w:space="0" w:color="auto"/>
              <w:right w:val="nil"/>
            </w:tcBorders>
            <w:shd w:val="clear" w:color="auto" w:fill="auto"/>
          </w:tcPr>
          <w:p w:rsidR="00C66522" w:rsidRPr="00442EAD" w:rsidRDefault="00C66522" w:rsidP="004F67D8">
            <w:pPr>
              <w:autoSpaceDE w:val="0"/>
              <w:autoSpaceDN w:val="0"/>
              <w:adjustRightInd w:val="0"/>
              <w:rPr>
                <w:rFonts w:eastAsia="Calibri"/>
                <w:kern w:val="2"/>
                <w:lang w:eastAsia="en-US"/>
              </w:rPr>
            </w:pPr>
          </w:p>
        </w:tc>
      </w:tr>
      <w:tr w:rsidR="00C66522" w:rsidRPr="00442EAD" w:rsidTr="004F67D8">
        <w:tc>
          <w:tcPr>
            <w:tcW w:w="10314" w:type="dxa"/>
            <w:tcBorders>
              <w:top w:val="single" w:sz="4" w:space="0" w:color="auto"/>
              <w:left w:val="nil"/>
              <w:bottom w:val="single" w:sz="4" w:space="0" w:color="auto"/>
              <w:right w:val="nil"/>
            </w:tcBorders>
            <w:shd w:val="clear" w:color="auto" w:fill="auto"/>
          </w:tcPr>
          <w:p w:rsidR="00C66522" w:rsidRPr="00442EAD" w:rsidRDefault="00C66522" w:rsidP="004F67D8">
            <w:pPr>
              <w:autoSpaceDE w:val="0"/>
              <w:autoSpaceDN w:val="0"/>
              <w:adjustRightInd w:val="0"/>
              <w:rPr>
                <w:rFonts w:eastAsia="Calibri"/>
                <w:kern w:val="2"/>
                <w:lang w:eastAsia="en-US"/>
              </w:rPr>
            </w:pPr>
          </w:p>
        </w:tc>
      </w:tr>
    </w:tbl>
    <w:p w:rsidR="00C66522" w:rsidRPr="00442EAD" w:rsidRDefault="00C66522" w:rsidP="00C66522">
      <w:pPr>
        <w:autoSpaceDE w:val="0"/>
        <w:autoSpaceDN w:val="0"/>
        <w:adjustRightInd w:val="0"/>
        <w:jc w:val="center"/>
        <w:rPr>
          <w:rFonts w:eastAsia="Calibri"/>
          <w:i/>
          <w:kern w:val="2"/>
          <w:sz w:val="20"/>
          <w:szCs w:val="20"/>
          <w:lang w:eastAsia="en-US"/>
        </w:rPr>
      </w:pPr>
      <w:r w:rsidRPr="00442EAD">
        <w:rPr>
          <w:rFonts w:eastAsia="Calibri"/>
          <w:i/>
          <w:kern w:val="2"/>
          <w:sz w:val="20"/>
          <w:szCs w:val="20"/>
          <w:lang w:eastAsia="en-US"/>
        </w:rPr>
        <w:t>(район проведения авиационных работ, демонстрационных полетов, полетов беспилотного летательного аппарата; взлетные (посадочные) площадки;</w:t>
      </w:r>
      <w:r>
        <w:rPr>
          <w:rFonts w:eastAsia="Calibri"/>
          <w:i/>
          <w:kern w:val="2"/>
          <w:sz w:val="20"/>
          <w:szCs w:val="20"/>
          <w:lang w:eastAsia="en-US"/>
        </w:rPr>
        <w:t xml:space="preserve"> </w:t>
      </w:r>
      <w:r w:rsidRPr="00442EAD">
        <w:rPr>
          <w:rFonts w:eastAsia="Calibri"/>
          <w:i/>
          <w:kern w:val="2"/>
          <w:sz w:val="20"/>
          <w:szCs w:val="20"/>
          <w:lang w:eastAsia="en-US"/>
        </w:rPr>
        <w:t>площадки приземления парашютистов; место подъема привязного аэростата)</w:t>
      </w:r>
    </w:p>
    <w:p w:rsidR="00C66522" w:rsidRPr="00442EAD" w:rsidRDefault="00C66522" w:rsidP="00C66522">
      <w:pPr>
        <w:autoSpaceDE w:val="0"/>
        <w:autoSpaceDN w:val="0"/>
        <w:adjustRightInd w:val="0"/>
        <w:rPr>
          <w:rFonts w:eastAsia="Calibri"/>
          <w:kern w:val="2"/>
          <w:lang w:eastAsia="en-US"/>
        </w:rPr>
      </w:pPr>
    </w:p>
    <w:p w:rsidR="00C66522" w:rsidRPr="00442EAD" w:rsidRDefault="00C66522" w:rsidP="00C66522">
      <w:pPr>
        <w:autoSpaceDE w:val="0"/>
        <w:autoSpaceDN w:val="0"/>
        <w:adjustRightInd w:val="0"/>
        <w:jc w:val="both"/>
        <w:rPr>
          <w:rFonts w:eastAsia="Calibri"/>
          <w:kern w:val="2"/>
          <w:sz w:val="26"/>
          <w:szCs w:val="26"/>
          <w:lang w:eastAsia="en-US"/>
        </w:rPr>
      </w:pPr>
      <w:r w:rsidRPr="00442EAD">
        <w:rPr>
          <w:rFonts w:eastAsia="Calibri"/>
          <w:kern w:val="2"/>
          <w:sz w:val="26"/>
          <w:szCs w:val="26"/>
          <w:lang w:eastAsia="en-US"/>
        </w:rPr>
        <w:t xml:space="preserve">Сроки использования воздушного пространства над территорией </w:t>
      </w:r>
      <w:r>
        <w:rPr>
          <w:rFonts w:eastAsia="Calibri"/>
          <w:kern w:val="2"/>
          <w:sz w:val="26"/>
          <w:szCs w:val="26"/>
          <w:lang w:eastAsia="en-US"/>
        </w:rPr>
        <w:t>Череповецкого муниципального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1"/>
      </w:tblGrid>
      <w:tr w:rsidR="00C66522" w:rsidRPr="00442EAD" w:rsidTr="004F67D8">
        <w:tc>
          <w:tcPr>
            <w:tcW w:w="10421" w:type="dxa"/>
            <w:tcBorders>
              <w:top w:val="nil"/>
              <w:left w:val="nil"/>
              <w:bottom w:val="single" w:sz="4" w:space="0" w:color="auto"/>
              <w:right w:val="nil"/>
            </w:tcBorders>
            <w:shd w:val="clear" w:color="auto" w:fill="auto"/>
          </w:tcPr>
          <w:p w:rsidR="00C66522" w:rsidRPr="00442EAD" w:rsidRDefault="00C66522" w:rsidP="004F67D8">
            <w:pPr>
              <w:autoSpaceDE w:val="0"/>
              <w:autoSpaceDN w:val="0"/>
              <w:adjustRightInd w:val="0"/>
              <w:jc w:val="both"/>
              <w:rPr>
                <w:rFonts w:eastAsia="Calibri"/>
                <w:kern w:val="2"/>
                <w:sz w:val="26"/>
                <w:szCs w:val="26"/>
                <w:lang w:eastAsia="en-US"/>
              </w:rPr>
            </w:pPr>
          </w:p>
        </w:tc>
      </w:tr>
    </w:tbl>
    <w:p w:rsidR="00C66522" w:rsidRPr="00442EAD" w:rsidRDefault="00C66522" w:rsidP="00C66522">
      <w:pPr>
        <w:autoSpaceDE w:val="0"/>
        <w:autoSpaceDN w:val="0"/>
        <w:adjustRightInd w:val="0"/>
        <w:jc w:val="center"/>
        <w:rPr>
          <w:rFonts w:eastAsia="Calibri"/>
          <w:i/>
          <w:kern w:val="2"/>
          <w:sz w:val="20"/>
          <w:szCs w:val="20"/>
          <w:lang w:eastAsia="en-US"/>
        </w:rPr>
      </w:pPr>
      <w:r w:rsidRPr="00442EAD">
        <w:rPr>
          <w:rFonts w:eastAsia="Calibri"/>
          <w:i/>
          <w:kern w:val="2"/>
          <w:sz w:val="20"/>
          <w:szCs w:val="20"/>
          <w:lang w:eastAsia="en-US"/>
        </w:rPr>
        <w:t xml:space="preserve"> (дата (даты) и временной интервал проведения заявленного вида деятельности)</w:t>
      </w:r>
    </w:p>
    <w:p w:rsidR="00C66522" w:rsidRPr="00442EAD" w:rsidRDefault="00C66522" w:rsidP="00C66522">
      <w:pPr>
        <w:autoSpaceDE w:val="0"/>
        <w:autoSpaceDN w:val="0"/>
        <w:adjustRightInd w:val="0"/>
        <w:jc w:val="center"/>
        <w:rPr>
          <w:rFonts w:eastAsia="Calibri"/>
          <w:i/>
          <w:kern w:val="2"/>
          <w:lang w:eastAsia="en-US"/>
        </w:rPr>
      </w:pPr>
    </w:p>
    <w:p w:rsidR="00C362A4" w:rsidRDefault="00C362A4" w:rsidP="00C66522">
      <w:pPr>
        <w:widowControl w:val="0"/>
        <w:tabs>
          <w:tab w:val="right" w:pos="10065"/>
        </w:tabs>
        <w:autoSpaceDE w:val="0"/>
        <w:autoSpaceDN w:val="0"/>
        <w:adjustRightInd w:val="0"/>
        <w:rPr>
          <w:sz w:val="26"/>
          <w:szCs w:val="26"/>
        </w:rPr>
      </w:pPr>
      <w:r>
        <w:rPr>
          <w:sz w:val="26"/>
          <w:szCs w:val="26"/>
        </w:rPr>
        <w:t>Начальник отдела по мобилизационной работе,</w:t>
      </w:r>
    </w:p>
    <w:p w:rsidR="00C362A4" w:rsidRDefault="00C362A4" w:rsidP="00C66522">
      <w:pPr>
        <w:widowControl w:val="0"/>
        <w:tabs>
          <w:tab w:val="right" w:pos="10065"/>
        </w:tabs>
        <w:autoSpaceDE w:val="0"/>
        <w:autoSpaceDN w:val="0"/>
        <w:adjustRightInd w:val="0"/>
        <w:rPr>
          <w:sz w:val="26"/>
          <w:szCs w:val="26"/>
        </w:rPr>
      </w:pPr>
      <w:r>
        <w:rPr>
          <w:sz w:val="26"/>
          <w:szCs w:val="26"/>
        </w:rPr>
        <w:t>гражданской обороне, защите населения и территории</w:t>
      </w:r>
    </w:p>
    <w:p w:rsidR="00C66522" w:rsidRDefault="00C362A4" w:rsidP="00C66522">
      <w:pPr>
        <w:widowControl w:val="0"/>
        <w:tabs>
          <w:tab w:val="right" w:pos="10065"/>
        </w:tabs>
        <w:autoSpaceDE w:val="0"/>
        <w:autoSpaceDN w:val="0"/>
        <w:adjustRightInd w:val="0"/>
        <w:rPr>
          <w:sz w:val="26"/>
          <w:szCs w:val="26"/>
        </w:rPr>
      </w:pPr>
      <w:r>
        <w:rPr>
          <w:sz w:val="26"/>
          <w:szCs w:val="26"/>
        </w:rPr>
        <w:t>от чрезвычайных ситуаций</w:t>
      </w:r>
      <w:r w:rsidR="00C66522">
        <w:rPr>
          <w:sz w:val="26"/>
          <w:szCs w:val="26"/>
        </w:rPr>
        <w:tab/>
        <w:t>________________</w:t>
      </w:r>
    </w:p>
    <w:p w:rsidR="00C66522" w:rsidRDefault="00C66522" w:rsidP="00C66522">
      <w:pPr>
        <w:widowControl w:val="0"/>
        <w:autoSpaceDE w:val="0"/>
        <w:autoSpaceDN w:val="0"/>
        <w:adjustRightInd w:val="0"/>
        <w:rPr>
          <w:sz w:val="26"/>
          <w:szCs w:val="26"/>
        </w:rPr>
      </w:pPr>
    </w:p>
    <w:p w:rsidR="00C30BAA" w:rsidRDefault="00C30BAA" w:rsidP="00C66522">
      <w:pPr>
        <w:widowControl w:val="0"/>
        <w:autoSpaceDE w:val="0"/>
        <w:autoSpaceDN w:val="0"/>
        <w:adjustRightInd w:val="0"/>
        <w:rPr>
          <w:sz w:val="26"/>
          <w:szCs w:val="26"/>
        </w:rPr>
      </w:pPr>
    </w:p>
    <w:p w:rsidR="00C30BAA" w:rsidRPr="00442EAD" w:rsidRDefault="00C30BAA" w:rsidP="00C66522">
      <w:pPr>
        <w:widowControl w:val="0"/>
        <w:autoSpaceDE w:val="0"/>
        <w:autoSpaceDN w:val="0"/>
        <w:adjustRightInd w:val="0"/>
        <w:rPr>
          <w:ins w:id="45" w:author="Гаршина Ольга Станиславовна" w:date="2020-06-25T17:37:00Z"/>
          <w:sz w:val="26"/>
          <w:szCs w:val="26"/>
        </w:rPr>
        <w:sectPr w:rsidR="00C30BAA" w:rsidRPr="00442EAD" w:rsidSect="004F67D8">
          <w:headerReference w:type="first" r:id="rId17"/>
          <w:footnotePr>
            <w:numRestart w:val="eachPage"/>
          </w:footnotePr>
          <w:pgSz w:w="11906" w:h="16838"/>
          <w:pgMar w:top="1134" w:right="567" w:bottom="567" w:left="1134" w:header="709" w:footer="709" w:gutter="0"/>
          <w:pgNumType w:start="1"/>
          <w:cols w:space="708"/>
          <w:titlePg/>
          <w:docGrid w:linePitch="360"/>
        </w:sectPr>
      </w:pPr>
      <w:r>
        <w:rPr>
          <w:sz w:val="26"/>
          <w:szCs w:val="26"/>
        </w:rPr>
        <w:t>М.П.</w:t>
      </w:r>
    </w:p>
    <w:p w:rsidR="0098451D" w:rsidRPr="00ED5864" w:rsidRDefault="0098451D" w:rsidP="00EE632D">
      <w:pPr>
        <w:ind w:left="5245"/>
        <w:rPr>
          <w:rStyle w:val="af5"/>
          <w:b w:val="0"/>
          <w:color w:val="auto"/>
          <w:sz w:val="28"/>
          <w:szCs w:val="28"/>
        </w:rPr>
      </w:pPr>
      <w:r w:rsidRPr="00ED5864">
        <w:rPr>
          <w:rStyle w:val="af5"/>
          <w:b w:val="0"/>
          <w:color w:val="auto"/>
          <w:sz w:val="28"/>
          <w:szCs w:val="28"/>
        </w:rPr>
        <w:lastRenderedPageBreak/>
        <w:t>Приложение</w:t>
      </w:r>
      <w:r w:rsidR="001F11BC">
        <w:rPr>
          <w:rStyle w:val="af5"/>
          <w:b w:val="0"/>
          <w:color w:val="auto"/>
          <w:sz w:val="28"/>
          <w:szCs w:val="28"/>
        </w:rPr>
        <w:t xml:space="preserve"> </w:t>
      </w:r>
      <w:r w:rsidR="00FC12B4">
        <w:rPr>
          <w:rStyle w:val="af5"/>
          <w:b w:val="0"/>
          <w:color w:val="auto"/>
          <w:sz w:val="28"/>
          <w:szCs w:val="28"/>
        </w:rPr>
        <w:t>3</w:t>
      </w:r>
      <w:r w:rsidRPr="00ED5864">
        <w:rPr>
          <w:rStyle w:val="af5"/>
          <w:b w:val="0"/>
          <w:color w:val="auto"/>
          <w:sz w:val="28"/>
          <w:szCs w:val="28"/>
        </w:rPr>
        <w:br/>
        <w:t xml:space="preserve">к </w:t>
      </w:r>
      <w:hyperlink w:anchor="sub_1000" w:history="1">
        <w:r w:rsidR="00F97461">
          <w:rPr>
            <w:rStyle w:val="af4"/>
            <w:b w:val="0"/>
            <w:color w:val="auto"/>
            <w:sz w:val="28"/>
            <w:szCs w:val="28"/>
          </w:rPr>
          <w:t>а</w:t>
        </w:r>
        <w:r w:rsidRPr="00ED5864">
          <w:rPr>
            <w:rStyle w:val="af4"/>
            <w:b w:val="0"/>
            <w:color w:val="auto"/>
            <w:sz w:val="28"/>
            <w:szCs w:val="28"/>
          </w:rPr>
          <w:t>дминистративному регламенту</w:t>
        </w:r>
      </w:hyperlink>
    </w:p>
    <w:bookmarkEnd w:id="36"/>
    <w:p w:rsidR="0098451D" w:rsidRPr="00CD42C0" w:rsidRDefault="0098451D" w:rsidP="00140497">
      <w:pPr>
        <w:ind w:left="5103"/>
        <w:jc w:val="right"/>
        <w:rPr>
          <w:sz w:val="18"/>
          <w:szCs w:val="18"/>
        </w:rPr>
      </w:pPr>
    </w:p>
    <w:p w:rsidR="00314C80" w:rsidRDefault="00314C80" w:rsidP="00902823">
      <w:pPr>
        <w:pStyle w:val="1"/>
        <w:jc w:val="center"/>
        <w:rPr>
          <w:b/>
          <w:szCs w:val="28"/>
        </w:rPr>
      </w:pPr>
    </w:p>
    <w:p w:rsidR="005B6280" w:rsidRPr="00CD19A7" w:rsidRDefault="0098451D" w:rsidP="005B6280">
      <w:pPr>
        <w:pStyle w:val="1"/>
        <w:jc w:val="center"/>
        <w:rPr>
          <w:caps/>
        </w:rPr>
      </w:pPr>
      <w:proofErr w:type="gramStart"/>
      <w:r w:rsidRPr="00CD42C0">
        <w:rPr>
          <w:b/>
          <w:szCs w:val="28"/>
        </w:rPr>
        <w:t>Блок-схема</w:t>
      </w:r>
      <w:r w:rsidRPr="00CD42C0">
        <w:rPr>
          <w:b/>
          <w:szCs w:val="28"/>
        </w:rPr>
        <w:br/>
      </w:r>
      <w:r w:rsidR="005B6280" w:rsidRPr="00CD19A7">
        <w:t xml:space="preserve">предоставления муниципальной услуги по выдаче разрешений </w:t>
      </w:r>
      <w:r w:rsidR="00EE632D">
        <w:br/>
      </w:r>
      <w:r w:rsidR="005B6280" w:rsidRPr="00CD19A7">
        <w:t xml:space="preserve">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w:t>
      </w:r>
      <w:r w:rsidR="00EE632D">
        <w:br/>
      </w:r>
      <w:r w:rsidR="005B6280" w:rsidRPr="00CD19A7">
        <w:t xml:space="preserve">с максимальной взлетной массой менее 0,15 кг), подъемов привязных аэростатов над населенными пунктами, а также на посадку (взлет) </w:t>
      </w:r>
      <w:r w:rsidR="00EE632D">
        <w:br/>
      </w:r>
      <w:r w:rsidR="005B6280" w:rsidRPr="00CD19A7">
        <w:t xml:space="preserve">на расположенные в границах населенных пунктов площадки, сведения </w:t>
      </w:r>
      <w:r w:rsidR="00EE632D">
        <w:br/>
      </w:r>
      <w:r w:rsidR="005B6280" w:rsidRPr="00CD19A7">
        <w:t>о которых не опубликованы в документах аэронавигационной</w:t>
      </w:r>
      <w:proofErr w:type="gramEnd"/>
      <w:r w:rsidR="005B6280" w:rsidRPr="00CD19A7">
        <w:t xml:space="preserve"> информации</w:t>
      </w:r>
    </w:p>
    <w:p w:rsidR="005B6280" w:rsidRDefault="005B6280" w:rsidP="00902823">
      <w:pPr>
        <w:pStyle w:val="1"/>
        <w:jc w:val="center"/>
        <w:rPr>
          <w:b/>
          <w:szCs w:val="28"/>
        </w:rPr>
      </w:pPr>
    </w:p>
    <w:p w:rsidR="003A555A" w:rsidRPr="003A555A" w:rsidRDefault="003A555A" w:rsidP="003A555A">
      <w:pPr>
        <w:rPr>
          <w:lang w:eastAsia="ar-SA"/>
        </w:rPr>
      </w:pPr>
    </w:p>
    <w:tbl>
      <w:tblPr>
        <w:tblpPr w:leftFromText="180" w:rightFromText="180" w:vertAnchor="text" w:horzAnchor="page" w:tblpX="3277" w:tblpY="199"/>
        <w:tblW w:w="0" w:type="auto"/>
        <w:tblCellMar>
          <w:left w:w="10" w:type="dxa"/>
          <w:right w:w="10" w:type="dxa"/>
        </w:tblCellMar>
        <w:tblLook w:val="00A0"/>
      </w:tblPr>
      <w:tblGrid>
        <w:gridCol w:w="6487"/>
      </w:tblGrid>
      <w:tr w:rsidR="00F2051B" w:rsidRPr="00A63A8F" w:rsidTr="00314C80">
        <w:trPr>
          <w:trHeight w:val="930"/>
        </w:trPr>
        <w:tc>
          <w:tcPr>
            <w:tcW w:w="64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D4473" w:rsidRPr="00DD4473" w:rsidRDefault="00DD4473" w:rsidP="00DD4473">
            <w:pPr>
              <w:pStyle w:val="af7"/>
              <w:jc w:val="center"/>
              <w:rPr>
                <w:rFonts w:ascii="Times New Roman" w:hAnsi="Times New Roman" w:cs="Times New Roman"/>
                <w:b/>
              </w:rPr>
            </w:pPr>
            <w:r>
              <w:rPr>
                <w:rFonts w:ascii="Times New Roman" w:hAnsi="Times New Roman" w:cs="Times New Roman"/>
                <w:b/>
              </w:rPr>
              <w:t>П</w:t>
            </w:r>
            <w:r w:rsidRPr="00DD4473">
              <w:rPr>
                <w:rFonts w:ascii="Times New Roman" w:hAnsi="Times New Roman" w:cs="Times New Roman"/>
                <w:b/>
              </w:rPr>
              <w:t xml:space="preserve">рием и регистрация заявления и прилагаемых к нему документов </w:t>
            </w:r>
          </w:p>
          <w:p w:rsidR="00956B80" w:rsidRPr="00E512BD" w:rsidRDefault="00DD4473" w:rsidP="00670C92">
            <w:pPr>
              <w:pStyle w:val="af7"/>
              <w:jc w:val="center"/>
            </w:pPr>
            <w:r>
              <w:rPr>
                <w:rFonts w:ascii="Times New Roman" w:hAnsi="Times New Roman" w:cs="Times New Roman"/>
              </w:rPr>
              <w:t>п.</w:t>
            </w:r>
            <w:r w:rsidR="00902823" w:rsidRPr="00E512BD">
              <w:rPr>
                <w:rFonts w:ascii="Times New Roman" w:hAnsi="Times New Roman" w:cs="Times New Roman"/>
              </w:rPr>
              <w:t xml:space="preserve"> 3.2 </w:t>
            </w:r>
            <w:r w:rsidR="00107BB2" w:rsidRPr="00E512BD">
              <w:rPr>
                <w:rFonts w:ascii="Times New Roman" w:hAnsi="Times New Roman" w:cs="Times New Roman"/>
              </w:rPr>
              <w:t xml:space="preserve">настоящего </w:t>
            </w:r>
            <w:r>
              <w:rPr>
                <w:rFonts w:ascii="Times New Roman" w:hAnsi="Times New Roman" w:cs="Times New Roman"/>
              </w:rPr>
              <w:t>а</w:t>
            </w:r>
            <w:r w:rsidR="00902823" w:rsidRPr="00E512BD">
              <w:rPr>
                <w:rFonts w:ascii="Times New Roman" w:hAnsi="Times New Roman" w:cs="Times New Roman"/>
              </w:rPr>
              <w:t xml:space="preserve">дминистративного регламента, </w:t>
            </w:r>
            <w:r w:rsidR="00314C80" w:rsidRPr="00E512BD">
              <w:rPr>
                <w:rFonts w:ascii="Times New Roman" w:hAnsi="Times New Roman" w:cs="Times New Roman"/>
              </w:rPr>
              <w:br/>
            </w:r>
            <w:r w:rsidR="001258D3" w:rsidRPr="00E512BD">
              <w:t xml:space="preserve"> </w:t>
            </w:r>
            <w:r w:rsidR="00670C92" w:rsidRPr="00670C92">
              <w:rPr>
                <w:rFonts w:ascii="Times New Roman" w:hAnsi="Times New Roman" w:cs="Times New Roman"/>
              </w:rPr>
              <w:t>с</w:t>
            </w:r>
            <w:r w:rsidR="001258D3" w:rsidRPr="00670C92">
              <w:rPr>
                <w:rFonts w:ascii="Times New Roman" w:hAnsi="Times New Roman" w:cs="Times New Roman"/>
              </w:rPr>
              <w:t xml:space="preserve">рок выполнения данной административной процедуры составляет 1 рабочий день со дня поступления заявления </w:t>
            </w:r>
            <w:r w:rsidR="00EE632D">
              <w:rPr>
                <w:rFonts w:ascii="Times New Roman" w:hAnsi="Times New Roman" w:cs="Times New Roman"/>
              </w:rPr>
              <w:br/>
            </w:r>
            <w:r w:rsidR="001258D3" w:rsidRPr="00670C92">
              <w:rPr>
                <w:rFonts w:ascii="Times New Roman" w:hAnsi="Times New Roman" w:cs="Times New Roman"/>
              </w:rPr>
              <w:t xml:space="preserve">и прилагаемых документов в </w:t>
            </w:r>
            <w:r w:rsidRPr="00670C92">
              <w:rPr>
                <w:rFonts w:ascii="Times New Roman" w:hAnsi="Times New Roman" w:cs="Times New Roman"/>
              </w:rPr>
              <w:t>о</w:t>
            </w:r>
            <w:r w:rsidR="00670C92">
              <w:rPr>
                <w:rFonts w:ascii="Times New Roman" w:hAnsi="Times New Roman" w:cs="Times New Roman"/>
              </w:rPr>
              <w:t>тдел</w:t>
            </w:r>
          </w:p>
        </w:tc>
      </w:tr>
    </w:tbl>
    <w:p w:rsidR="00F2051B" w:rsidRDefault="00F2051B" w:rsidP="00CD42C0">
      <w:pPr>
        <w:jc w:val="center"/>
        <w:rPr>
          <w:b/>
          <w:sz w:val="28"/>
          <w:szCs w:val="28"/>
        </w:rPr>
      </w:pPr>
    </w:p>
    <w:p w:rsidR="00F2051B" w:rsidRDefault="00F2051B" w:rsidP="00CD42C0">
      <w:pPr>
        <w:jc w:val="center"/>
        <w:rPr>
          <w:b/>
          <w:sz w:val="28"/>
          <w:szCs w:val="28"/>
        </w:rPr>
      </w:pPr>
    </w:p>
    <w:p w:rsidR="00BB350D" w:rsidRDefault="00BB350D" w:rsidP="00CD42C0">
      <w:pPr>
        <w:jc w:val="center"/>
        <w:rPr>
          <w:b/>
          <w:sz w:val="28"/>
          <w:szCs w:val="28"/>
        </w:rPr>
      </w:pPr>
    </w:p>
    <w:p w:rsidR="00F2051B" w:rsidRDefault="00F2051B" w:rsidP="00CD42C0">
      <w:pPr>
        <w:jc w:val="center"/>
        <w:rPr>
          <w:b/>
          <w:sz w:val="28"/>
          <w:szCs w:val="28"/>
        </w:rPr>
      </w:pPr>
    </w:p>
    <w:p w:rsidR="00314C80" w:rsidRDefault="00314C80" w:rsidP="00CD42C0">
      <w:pPr>
        <w:jc w:val="center"/>
        <w:rPr>
          <w:b/>
          <w:sz w:val="28"/>
          <w:szCs w:val="28"/>
        </w:rPr>
      </w:pPr>
    </w:p>
    <w:p w:rsidR="00FA4560" w:rsidRPr="00956B80" w:rsidRDefault="0098451D" w:rsidP="00FA4560">
      <w:pPr>
        <w:pStyle w:val="af7"/>
        <w:rPr>
          <w:rFonts w:ascii="Times New Roman" w:hAnsi="Times New Roman" w:cs="Times New Roman"/>
          <w:sz w:val="18"/>
          <w:szCs w:val="18"/>
        </w:rPr>
      </w:pPr>
      <w:r w:rsidRPr="00CD42C0">
        <w:rPr>
          <w:rFonts w:ascii="Times New Roman" w:hAnsi="Times New Roman" w:cs="Times New Roman"/>
          <w:sz w:val="18"/>
          <w:szCs w:val="18"/>
        </w:rPr>
        <w:t xml:space="preserve"> </w:t>
      </w:r>
    </w:p>
    <w:p w:rsidR="00956B80" w:rsidRPr="00956B80" w:rsidRDefault="00F01FF7" w:rsidP="00956B80">
      <w:r w:rsidRPr="00F01FF7">
        <w:rPr>
          <w:noProof/>
          <w:sz w:val="22"/>
          <w:szCs w:val="22"/>
        </w:rPr>
        <w:pict>
          <v:shapetype id="_x0000_t32" coordsize="21600,21600" o:spt="32" o:oned="t" path="m,l21600,21600e" filled="f">
            <v:path arrowok="t" fillok="f" o:connecttype="none"/>
            <o:lock v:ext="edit" shapetype="t"/>
          </v:shapetype>
          <v:shape id="_x0000_s1041" type="#_x0000_t32" style="position:absolute;margin-left:227.85pt;margin-top:4pt;width:0;height:38.1pt;z-index:251657216" o:connectortype="straight">
            <v:stroke endarrow="block"/>
          </v:shape>
        </w:pict>
      </w:r>
    </w:p>
    <w:p w:rsidR="00956B80" w:rsidRPr="00956B80" w:rsidRDefault="00956B80" w:rsidP="00956B80"/>
    <w:p w:rsidR="00956B80" w:rsidRPr="00314C80" w:rsidRDefault="00956B80" w:rsidP="00956B80"/>
    <w:tbl>
      <w:tblPr>
        <w:tblW w:w="0" w:type="auto"/>
        <w:jc w:val="center"/>
        <w:tblInd w:w="-112" w:type="dxa"/>
        <w:tblCellMar>
          <w:left w:w="10" w:type="dxa"/>
          <w:right w:w="10" w:type="dxa"/>
        </w:tblCellMar>
        <w:tblLook w:val="00A0"/>
      </w:tblPr>
      <w:tblGrid>
        <w:gridCol w:w="6464"/>
      </w:tblGrid>
      <w:tr w:rsidR="00FA4560" w:rsidRPr="001F11BC" w:rsidTr="00314C80">
        <w:trPr>
          <w:trHeight w:val="776"/>
          <w:jc w:val="center"/>
        </w:trPr>
        <w:tc>
          <w:tcPr>
            <w:tcW w:w="6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A4560" w:rsidRPr="00E512BD" w:rsidRDefault="00DD4473" w:rsidP="00DD4473">
            <w:pPr>
              <w:pStyle w:val="af7"/>
              <w:jc w:val="center"/>
              <w:rPr>
                <w:rFonts w:ascii="Times New Roman" w:hAnsi="Times New Roman" w:cs="Times New Roman"/>
                <w:highlight w:val="yellow"/>
              </w:rPr>
            </w:pPr>
            <w:r>
              <w:rPr>
                <w:rFonts w:ascii="Times New Roman" w:hAnsi="Times New Roman" w:cs="Times New Roman"/>
                <w:b/>
              </w:rPr>
              <w:t>Р</w:t>
            </w:r>
            <w:r w:rsidRPr="00DD4473">
              <w:rPr>
                <w:rFonts w:ascii="Times New Roman" w:hAnsi="Times New Roman" w:cs="Times New Roman"/>
                <w:b/>
              </w:rPr>
              <w:t>ассмотрение заявления и прилагаемых документов и принятие решения о выдаче (отказе в выдаче) разрешения</w:t>
            </w:r>
            <w:r w:rsidR="00314C80" w:rsidRPr="00E512BD">
              <w:rPr>
                <w:rFonts w:ascii="Times New Roman" w:hAnsi="Times New Roman" w:cs="Times New Roman"/>
                <w:b/>
              </w:rPr>
              <w:br/>
            </w:r>
            <w:r w:rsidR="00902823" w:rsidRPr="00E512BD">
              <w:rPr>
                <w:rFonts w:ascii="Times New Roman" w:hAnsi="Times New Roman" w:cs="Times New Roman"/>
              </w:rPr>
              <w:t>п.</w:t>
            </w:r>
            <w:r>
              <w:rPr>
                <w:rFonts w:ascii="Times New Roman" w:hAnsi="Times New Roman" w:cs="Times New Roman"/>
              </w:rPr>
              <w:t xml:space="preserve"> </w:t>
            </w:r>
            <w:r w:rsidR="00902823" w:rsidRPr="00E512BD">
              <w:rPr>
                <w:rFonts w:ascii="Times New Roman" w:hAnsi="Times New Roman" w:cs="Times New Roman"/>
              </w:rPr>
              <w:t xml:space="preserve">3.3 </w:t>
            </w:r>
            <w:r w:rsidR="001F11BC" w:rsidRPr="00E512BD">
              <w:rPr>
                <w:rFonts w:ascii="Times New Roman" w:hAnsi="Times New Roman" w:cs="Times New Roman"/>
              </w:rPr>
              <w:t xml:space="preserve">настоящего </w:t>
            </w:r>
            <w:r>
              <w:rPr>
                <w:rFonts w:ascii="Times New Roman" w:hAnsi="Times New Roman" w:cs="Times New Roman"/>
              </w:rPr>
              <w:t>а</w:t>
            </w:r>
            <w:r w:rsidR="00902823" w:rsidRPr="00E512BD">
              <w:rPr>
                <w:rFonts w:ascii="Times New Roman" w:hAnsi="Times New Roman" w:cs="Times New Roman"/>
              </w:rPr>
              <w:t xml:space="preserve">дминистративного регламента, </w:t>
            </w:r>
            <w:r w:rsidR="001F11BC" w:rsidRPr="00E512BD">
              <w:rPr>
                <w:rFonts w:ascii="Times New Roman" w:hAnsi="Times New Roman" w:cs="Times New Roman"/>
              </w:rPr>
              <w:br/>
            </w:r>
            <w:r w:rsidR="00804F0D">
              <w:rPr>
                <w:rFonts w:ascii="Times New Roman" w:hAnsi="Times New Roman" w:cs="Times New Roman"/>
              </w:rPr>
              <w:t>р</w:t>
            </w:r>
            <w:r w:rsidR="009C3131" w:rsidRPr="00E512BD">
              <w:rPr>
                <w:rFonts w:ascii="Times New Roman" w:hAnsi="Times New Roman" w:cs="Times New Roman"/>
              </w:rPr>
              <w:t xml:space="preserve">ешение о выдаче разрешения либо уведомление об отказе </w:t>
            </w:r>
            <w:r w:rsidR="00EE632D">
              <w:rPr>
                <w:rFonts w:ascii="Times New Roman" w:hAnsi="Times New Roman" w:cs="Times New Roman"/>
              </w:rPr>
              <w:br/>
            </w:r>
            <w:r w:rsidR="009C3131" w:rsidRPr="00E512BD">
              <w:rPr>
                <w:rFonts w:ascii="Times New Roman" w:hAnsi="Times New Roman" w:cs="Times New Roman"/>
              </w:rPr>
              <w:t>в выдаче разрешения принимается в срок, не превышающий 2</w:t>
            </w:r>
            <w:r w:rsidR="00C20E8E">
              <w:rPr>
                <w:rFonts w:ascii="Times New Roman" w:hAnsi="Times New Roman" w:cs="Times New Roman"/>
              </w:rPr>
              <w:t>7</w:t>
            </w:r>
            <w:r w:rsidR="009C3131" w:rsidRPr="00E512BD">
              <w:rPr>
                <w:rFonts w:ascii="Times New Roman" w:hAnsi="Times New Roman" w:cs="Times New Roman"/>
              </w:rPr>
              <w:t xml:space="preserve"> календарных дней со дня регистрации заявления в </w:t>
            </w:r>
            <w:r>
              <w:rPr>
                <w:rFonts w:ascii="Times New Roman" w:hAnsi="Times New Roman" w:cs="Times New Roman"/>
              </w:rPr>
              <w:t>отдел</w:t>
            </w:r>
            <w:r w:rsidR="00BE7C46">
              <w:rPr>
                <w:rFonts w:ascii="Times New Roman" w:hAnsi="Times New Roman" w:cs="Times New Roman"/>
              </w:rPr>
              <w:t>е</w:t>
            </w:r>
          </w:p>
        </w:tc>
      </w:tr>
    </w:tbl>
    <w:p w:rsidR="00FA4560" w:rsidRPr="001F11BC" w:rsidRDefault="00F01FF7" w:rsidP="00FA4560">
      <w:pPr>
        <w:tabs>
          <w:tab w:val="left" w:pos="708"/>
        </w:tabs>
        <w:jc w:val="center"/>
      </w:pPr>
      <w:r>
        <w:rPr>
          <w:noProof/>
        </w:rPr>
        <w:pict>
          <v:shape id="_x0000_s1048" type="#_x0000_t32" style="position:absolute;left:0;text-align:left;margin-left:232.9pt;margin-top:.4pt;width:0;height:40.9pt;z-index:251658240;mso-position-horizontal-relative:text;mso-position-vertical-relative:text" o:connectortype="straight">
            <v:stroke endarrow="block"/>
          </v:shape>
        </w:pict>
      </w:r>
    </w:p>
    <w:p w:rsidR="00FA4560" w:rsidRDefault="00FA4560" w:rsidP="00FA4560">
      <w:pPr>
        <w:tabs>
          <w:tab w:val="left" w:pos="708"/>
        </w:tabs>
        <w:jc w:val="center"/>
      </w:pPr>
    </w:p>
    <w:p w:rsidR="00EE632D" w:rsidRDefault="00EE632D" w:rsidP="00FA4560">
      <w:pPr>
        <w:tabs>
          <w:tab w:val="left" w:pos="708"/>
        </w:tabs>
        <w:jc w:val="center"/>
      </w:pPr>
    </w:p>
    <w:tbl>
      <w:tblPr>
        <w:tblW w:w="0" w:type="auto"/>
        <w:jc w:val="center"/>
        <w:tblInd w:w="-181" w:type="dxa"/>
        <w:tblCellMar>
          <w:left w:w="10" w:type="dxa"/>
          <w:right w:w="10" w:type="dxa"/>
        </w:tblCellMar>
        <w:tblLook w:val="00A0"/>
      </w:tblPr>
      <w:tblGrid>
        <w:gridCol w:w="6467"/>
      </w:tblGrid>
      <w:tr w:rsidR="00FA4560" w:rsidRPr="001F11BC" w:rsidTr="003B179D">
        <w:trPr>
          <w:trHeight w:val="1473"/>
          <w:jc w:val="center"/>
        </w:trPr>
        <w:tc>
          <w:tcPr>
            <w:tcW w:w="6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D4473" w:rsidRPr="00EE632D" w:rsidRDefault="00DD4473" w:rsidP="00EE632D">
            <w:pPr>
              <w:jc w:val="center"/>
              <w:rPr>
                <w:b/>
              </w:rPr>
            </w:pPr>
            <w:r w:rsidRPr="00EE632D">
              <w:rPr>
                <w:b/>
              </w:rPr>
              <w:t>Выдача (направление) заявителю подготовленных документов, являющихся результатом предоставления муниципальной услуги</w:t>
            </w:r>
          </w:p>
          <w:p w:rsidR="00CD19A7" w:rsidRPr="00D72AB1" w:rsidRDefault="00F2051B" w:rsidP="00EE632D">
            <w:pPr>
              <w:jc w:val="center"/>
            </w:pPr>
            <w:r w:rsidRPr="00D72AB1">
              <w:t>п</w:t>
            </w:r>
            <w:r w:rsidR="00902823" w:rsidRPr="00D72AB1">
              <w:t>.</w:t>
            </w:r>
            <w:r w:rsidRPr="00D72AB1">
              <w:t xml:space="preserve">3.4 </w:t>
            </w:r>
            <w:r w:rsidR="00107BB2" w:rsidRPr="00D72AB1">
              <w:t>настоящего</w:t>
            </w:r>
            <w:r w:rsidR="00902823" w:rsidRPr="00D72AB1">
              <w:t xml:space="preserve"> </w:t>
            </w:r>
            <w:r w:rsidR="00DD4473" w:rsidRPr="00D72AB1">
              <w:t>а</w:t>
            </w:r>
            <w:r w:rsidR="00902823" w:rsidRPr="00D72AB1">
              <w:t>дминистративного регламента,</w:t>
            </w:r>
          </w:p>
          <w:p w:rsidR="00FA4560" w:rsidRPr="001F11BC" w:rsidRDefault="001258D3" w:rsidP="00EE632D">
            <w:pPr>
              <w:jc w:val="center"/>
            </w:pPr>
            <w:r w:rsidRPr="00D72AB1">
              <w:t xml:space="preserve">не позднее </w:t>
            </w:r>
            <w:r w:rsidR="00CD19A7" w:rsidRPr="00D72AB1">
              <w:t>2</w:t>
            </w:r>
            <w:r w:rsidRPr="00D72AB1">
              <w:t xml:space="preserve"> рабочих дней со дня подписания вручает заявителю (его законному представителю) лично либо направляет по почте заказным письмом, либо направляет решение об отказе в выдаче разрешения, в котором приводится обоснование причин такого отказа</w:t>
            </w:r>
          </w:p>
        </w:tc>
      </w:tr>
    </w:tbl>
    <w:p w:rsidR="00FA4560" w:rsidRDefault="00FA4560" w:rsidP="00CD19A7"/>
    <w:sectPr w:rsidR="00FA4560" w:rsidSect="00C20E8E">
      <w:headerReference w:type="default" r:id="rId18"/>
      <w:pgSz w:w="11906" w:h="16838"/>
      <w:pgMar w:top="993"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B34" w:rsidRDefault="00BE0B34">
      <w:r>
        <w:separator/>
      </w:r>
    </w:p>
  </w:endnote>
  <w:endnote w:type="continuationSeparator" w:id="0">
    <w:p w:rsidR="00BE0B34" w:rsidRDefault="00BE0B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B34" w:rsidRDefault="00BE0B34">
      <w:r>
        <w:separator/>
      </w:r>
    </w:p>
  </w:footnote>
  <w:footnote w:type="continuationSeparator" w:id="0">
    <w:p w:rsidR="00BE0B34" w:rsidRDefault="00BE0B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884" w:rsidRPr="00B14374" w:rsidRDefault="00F01FF7" w:rsidP="004F67D8">
    <w:pPr>
      <w:pStyle w:val="af"/>
      <w:jc w:val="center"/>
    </w:pPr>
    <w:fldSimple w:instr="PAGE   \* MERGEFORMAT">
      <w:r w:rsidR="00572FAD">
        <w:rPr>
          <w:noProof/>
        </w:rPr>
        <w:t>14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4924"/>
      <w:docPartObj>
        <w:docPartGallery w:val="Page Numbers (Top of Page)"/>
        <w:docPartUnique/>
      </w:docPartObj>
    </w:sdtPr>
    <w:sdtContent>
      <w:p w:rsidR="00593884" w:rsidRDefault="00593884">
        <w:pPr>
          <w:pStyle w:val="af"/>
          <w:jc w:val="center"/>
        </w:pPr>
        <w:r>
          <w:t>3</w:t>
        </w:r>
      </w:p>
    </w:sdtContent>
  </w:sdt>
  <w:p w:rsidR="00593884" w:rsidRDefault="00593884">
    <w:pPr>
      <w:pStyle w:val="a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884" w:rsidRDefault="00593884" w:rsidP="001D5E2B">
    <w:pPr>
      <w:pStyle w:val="af"/>
      <w:jc w:val="center"/>
    </w:pPr>
    <w:r>
      <w:t>24</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884" w:rsidRDefault="00593884">
    <w:pPr>
      <w:pStyle w:val="af"/>
      <w:jc w:val="center"/>
    </w:pPr>
    <w:r>
      <w:t>25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806FD"/>
    <w:multiLevelType w:val="multilevel"/>
    <w:tmpl w:val="B36E15E2"/>
    <w:lvl w:ilvl="0">
      <w:start w:val="1"/>
      <w:numFmt w:val="decimal"/>
      <w:lvlText w:val="%1."/>
      <w:lvlJc w:val="left"/>
      <w:pPr>
        <w:ind w:left="525" w:hanging="52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
    <w:nsid w:val="06982B6A"/>
    <w:multiLevelType w:val="hybridMultilevel"/>
    <w:tmpl w:val="E5E642DE"/>
    <w:lvl w:ilvl="0" w:tplc="AEA223A8">
      <w:start w:val="1"/>
      <w:numFmt w:val="decimal"/>
      <w:lvlText w:val="%1."/>
      <w:lvlJc w:val="left"/>
      <w:pPr>
        <w:ind w:left="360" w:hanging="360"/>
      </w:pPr>
      <w:rPr>
        <w:rFonts w:cs="Times New Roman" w:hint="default"/>
        <w:i w:val="0"/>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
    <w:nsid w:val="08221DEF"/>
    <w:multiLevelType w:val="hybridMultilevel"/>
    <w:tmpl w:val="2F32FF50"/>
    <w:lvl w:ilvl="0" w:tplc="A294A61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1D0D0A"/>
    <w:multiLevelType w:val="hybridMultilevel"/>
    <w:tmpl w:val="6F96361E"/>
    <w:lvl w:ilvl="0" w:tplc="A360414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nsid w:val="12C83ACC"/>
    <w:multiLevelType w:val="hybridMultilevel"/>
    <w:tmpl w:val="9AB20B24"/>
    <w:lvl w:ilvl="0" w:tplc="311C5E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3833D8A"/>
    <w:multiLevelType w:val="hybridMultilevel"/>
    <w:tmpl w:val="41861636"/>
    <w:lvl w:ilvl="0" w:tplc="5D865E70">
      <w:start w:val="10"/>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614C96"/>
    <w:multiLevelType w:val="hybridMultilevel"/>
    <w:tmpl w:val="7034D8A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C00171"/>
    <w:multiLevelType w:val="hybridMultilevel"/>
    <w:tmpl w:val="F9DADF20"/>
    <w:lvl w:ilvl="0" w:tplc="96B06C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DF66098"/>
    <w:multiLevelType w:val="multilevel"/>
    <w:tmpl w:val="AA10BA5C"/>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43391661"/>
    <w:multiLevelType w:val="multilevel"/>
    <w:tmpl w:val="AA10BA5C"/>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487F68A1"/>
    <w:multiLevelType w:val="multilevel"/>
    <w:tmpl w:val="AA10BA5C"/>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615A1459"/>
    <w:multiLevelType w:val="hybridMultilevel"/>
    <w:tmpl w:val="B4A6C798"/>
    <w:lvl w:ilvl="0" w:tplc="D76853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39B70EC"/>
    <w:multiLevelType w:val="multilevel"/>
    <w:tmpl w:val="AA10BA5C"/>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65F11C6E"/>
    <w:multiLevelType w:val="multilevel"/>
    <w:tmpl w:val="E72E56CA"/>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1429" w:hanging="720"/>
      </w:pPr>
      <w:rPr>
        <w:rFonts w:hint="default"/>
        <w:b/>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219" w:hanging="180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14">
    <w:nsid w:val="69507239"/>
    <w:multiLevelType w:val="hybridMultilevel"/>
    <w:tmpl w:val="79E82E74"/>
    <w:lvl w:ilvl="0" w:tplc="9758818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6AA05D71"/>
    <w:multiLevelType w:val="hybridMultilevel"/>
    <w:tmpl w:val="26C81138"/>
    <w:lvl w:ilvl="0" w:tplc="9758818C">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6">
    <w:nsid w:val="6CB51AA7"/>
    <w:multiLevelType w:val="hybridMultilevel"/>
    <w:tmpl w:val="92B48E70"/>
    <w:lvl w:ilvl="0" w:tplc="CFB6FE8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7">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6F710211"/>
    <w:multiLevelType w:val="multilevel"/>
    <w:tmpl w:val="AA10BA5C"/>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
    <w:nsid w:val="751A2730"/>
    <w:multiLevelType w:val="hybridMultilevel"/>
    <w:tmpl w:val="400A286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75EF1B68"/>
    <w:multiLevelType w:val="multilevel"/>
    <w:tmpl w:val="AA10BA5C"/>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nsid w:val="7BCE70F6"/>
    <w:multiLevelType w:val="multilevel"/>
    <w:tmpl w:val="A30C951E"/>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9"/>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13"/>
  </w:num>
  <w:num w:numId="8">
    <w:abstractNumId w:val="0"/>
  </w:num>
  <w:num w:numId="9">
    <w:abstractNumId w:val="3"/>
  </w:num>
  <w:num w:numId="10">
    <w:abstractNumId w:val="1"/>
  </w:num>
  <w:num w:numId="11">
    <w:abstractNumId w:val="16"/>
  </w:num>
  <w:num w:numId="12">
    <w:abstractNumId w:val="15"/>
  </w:num>
  <w:num w:numId="13">
    <w:abstractNumId w:val="14"/>
  </w:num>
  <w:num w:numId="14">
    <w:abstractNumId w:val="17"/>
  </w:num>
  <w:num w:numId="15">
    <w:abstractNumId w:val="12"/>
  </w:num>
  <w:num w:numId="16">
    <w:abstractNumId w:val="9"/>
  </w:num>
  <w:num w:numId="17">
    <w:abstractNumId w:val="10"/>
  </w:num>
  <w:num w:numId="18">
    <w:abstractNumId w:val="7"/>
  </w:num>
  <w:num w:numId="19">
    <w:abstractNumId w:val="21"/>
  </w:num>
  <w:num w:numId="20">
    <w:abstractNumId w:val="11"/>
  </w:num>
  <w:num w:numId="21">
    <w:abstractNumId w:val="8"/>
  </w:num>
  <w:num w:numId="22">
    <w:abstractNumId w:val="18"/>
  </w:num>
  <w:num w:numId="23">
    <w:abstractNumId w:val="20"/>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drawingGridHorizontalSpacing w:val="120"/>
  <w:displayHorizontalDrawingGridEvery w:val="2"/>
  <w:characterSpacingControl w:val="doNotCompress"/>
  <w:hdrShapeDefaults>
    <o:shapedefaults v:ext="edit" spidmax="9218"/>
  </w:hdrShapeDefaults>
  <w:footnotePr>
    <w:numRestart w:val="eachPage"/>
    <w:footnote w:id="-1"/>
    <w:footnote w:id="0"/>
  </w:footnotePr>
  <w:endnotePr>
    <w:endnote w:id="-1"/>
    <w:endnote w:id="0"/>
  </w:endnotePr>
  <w:compat/>
  <w:rsids>
    <w:rsidRoot w:val="003622E8"/>
    <w:rsid w:val="000035EF"/>
    <w:rsid w:val="00004317"/>
    <w:rsid w:val="00005A23"/>
    <w:rsid w:val="00010C31"/>
    <w:rsid w:val="00011C66"/>
    <w:rsid w:val="00012627"/>
    <w:rsid w:val="00017050"/>
    <w:rsid w:val="00020ED6"/>
    <w:rsid w:val="00021863"/>
    <w:rsid w:val="000218ED"/>
    <w:rsid w:val="00022DBB"/>
    <w:rsid w:val="0002532D"/>
    <w:rsid w:val="00025FF9"/>
    <w:rsid w:val="00026ADD"/>
    <w:rsid w:val="00030711"/>
    <w:rsid w:val="00031034"/>
    <w:rsid w:val="00033257"/>
    <w:rsid w:val="00033AAB"/>
    <w:rsid w:val="00036682"/>
    <w:rsid w:val="0004042B"/>
    <w:rsid w:val="00040D02"/>
    <w:rsid w:val="00042F50"/>
    <w:rsid w:val="00043ED0"/>
    <w:rsid w:val="00044F6E"/>
    <w:rsid w:val="0004652E"/>
    <w:rsid w:val="00046A8F"/>
    <w:rsid w:val="00046E38"/>
    <w:rsid w:val="0005070B"/>
    <w:rsid w:val="00051320"/>
    <w:rsid w:val="00051D67"/>
    <w:rsid w:val="00054432"/>
    <w:rsid w:val="00054466"/>
    <w:rsid w:val="00055683"/>
    <w:rsid w:val="000566DA"/>
    <w:rsid w:val="000604AA"/>
    <w:rsid w:val="0006075A"/>
    <w:rsid w:val="000614F1"/>
    <w:rsid w:val="000618F4"/>
    <w:rsid w:val="00061FA0"/>
    <w:rsid w:val="000626C6"/>
    <w:rsid w:val="000667C5"/>
    <w:rsid w:val="00070FFB"/>
    <w:rsid w:val="00073608"/>
    <w:rsid w:val="00073978"/>
    <w:rsid w:val="00074A20"/>
    <w:rsid w:val="00081C30"/>
    <w:rsid w:val="00082D72"/>
    <w:rsid w:val="00086CAC"/>
    <w:rsid w:val="000878A3"/>
    <w:rsid w:val="000910AA"/>
    <w:rsid w:val="00091201"/>
    <w:rsid w:val="00091259"/>
    <w:rsid w:val="00092338"/>
    <w:rsid w:val="0009408B"/>
    <w:rsid w:val="00094B66"/>
    <w:rsid w:val="00096D4A"/>
    <w:rsid w:val="000970A1"/>
    <w:rsid w:val="0009780D"/>
    <w:rsid w:val="000A03BB"/>
    <w:rsid w:val="000A47D1"/>
    <w:rsid w:val="000A4A7D"/>
    <w:rsid w:val="000A4DDC"/>
    <w:rsid w:val="000A6A4A"/>
    <w:rsid w:val="000A6AC7"/>
    <w:rsid w:val="000A7102"/>
    <w:rsid w:val="000B3137"/>
    <w:rsid w:val="000B3686"/>
    <w:rsid w:val="000B5A6F"/>
    <w:rsid w:val="000C04DB"/>
    <w:rsid w:val="000C23C6"/>
    <w:rsid w:val="000C24B3"/>
    <w:rsid w:val="000C3110"/>
    <w:rsid w:val="000C38D6"/>
    <w:rsid w:val="000C402E"/>
    <w:rsid w:val="000C6CEC"/>
    <w:rsid w:val="000C751F"/>
    <w:rsid w:val="000C7BBA"/>
    <w:rsid w:val="000D06AC"/>
    <w:rsid w:val="000D14BE"/>
    <w:rsid w:val="000D2503"/>
    <w:rsid w:val="000D2862"/>
    <w:rsid w:val="000D5C68"/>
    <w:rsid w:val="000D7622"/>
    <w:rsid w:val="000E011D"/>
    <w:rsid w:val="000E0F2B"/>
    <w:rsid w:val="000E1E88"/>
    <w:rsid w:val="000E56AE"/>
    <w:rsid w:val="000E5B5C"/>
    <w:rsid w:val="000F0FC4"/>
    <w:rsid w:val="000F684F"/>
    <w:rsid w:val="00102FAF"/>
    <w:rsid w:val="0010523D"/>
    <w:rsid w:val="00107BB2"/>
    <w:rsid w:val="00111FDB"/>
    <w:rsid w:val="00112A20"/>
    <w:rsid w:val="001146C2"/>
    <w:rsid w:val="0011503D"/>
    <w:rsid w:val="001153A0"/>
    <w:rsid w:val="00117203"/>
    <w:rsid w:val="001228DB"/>
    <w:rsid w:val="00124C3E"/>
    <w:rsid w:val="001258D3"/>
    <w:rsid w:val="00125C98"/>
    <w:rsid w:val="00125CFB"/>
    <w:rsid w:val="00127BCF"/>
    <w:rsid w:val="0013112B"/>
    <w:rsid w:val="001330C0"/>
    <w:rsid w:val="001338E0"/>
    <w:rsid w:val="00140497"/>
    <w:rsid w:val="0015442D"/>
    <w:rsid w:val="0015471D"/>
    <w:rsid w:val="00160EF2"/>
    <w:rsid w:val="001701A7"/>
    <w:rsid w:val="00171F8E"/>
    <w:rsid w:val="001724A8"/>
    <w:rsid w:val="00173FF9"/>
    <w:rsid w:val="0017711B"/>
    <w:rsid w:val="00180EAC"/>
    <w:rsid w:val="00181340"/>
    <w:rsid w:val="00183D0D"/>
    <w:rsid w:val="001841FF"/>
    <w:rsid w:val="001849F5"/>
    <w:rsid w:val="00184D6E"/>
    <w:rsid w:val="001854C2"/>
    <w:rsid w:val="00185A22"/>
    <w:rsid w:val="00185BD3"/>
    <w:rsid w:val="00186885"/>
    <w:rsid w:val="00186CA1"/>
    <w:rsid w:val="00190124"/>
    <w:rsid w:val="001907D7"/>
    <w:rsid w:val="00191B58"/>
    <w:rsid w:val="00194B19"/>
    <w:rsid w:val="00195921"/>
    <w:rsid w:val="001963E3"/>
    <w:rsid w:val="001A186E"/>
    <w:rsid w:val="001A4C08"/>
    <w:rsid w:val="001A6886"/>
    <w:rsid w:val="001B0B2F"/>
    <w:rsid w:val="001B0E4D"/>
    <w:rsid w:val="001B2C53"/>
    <w:rsid w:val="001B4776"/>
    <w:rsid w:val="001B58AB"/>
    <w:rsid w:val="001B70BF"/>
    <w:rsid w:val="001B7DC3"/>
    <w:rsid w:val="001B7F8E"/>
    <w:rsid w:val="001C15D7"/>
    <w:rsid w:val="001C1FF3"/>
    <w:rsid w:val="001C3E32"/>
    <w:rsid w:val="001C5603"/>
    <w:rsid w:val="001D0FF7"/>
    <w:rsid w:val="001D1236"/>
    <w:rsid w:val="001D146F"/>
    <w:rsid w:val="001D16F6"/>
    <w:rsid w:val="001D17AA"/>
    <w:rsid w:val="001D37FB"/>
    <w:rsid w:val="001D3CC5"/>
    <w:rsid w:val="001D40BE"/>
    <w:rsid w:val="001D43F8"/>
    <w:rsid w:val="001D461A"/>
    <w:rsid w:val="001D5385"/>
    <w:rsid w:val="001D5E2B"/>
    <w:rsid w:val="001D6498"/>
    <w:rsid w:val="001D785B"/>
    <w:rsid w:val="001D7A54"/>
    <w:rsid w:val="001E2621"/>
    <w:rsid w:val="001E3582"/>
    <w:rsid w:val="001E3BA7"/>
    <w:rsid w:val="001E4D1D"/>
    <w:rsid w:val="001F028D"/>
    <w:rsid w:val="001F09F1"/>
    <w:rsid w:val="001F0E7D"/>
    <w:rsid w:val="001F0F5E"/>
    <w:rsid w:val="001F11BC"/>
    <w:rsid w:val="001F4B98"/>
    <w:rsid w:val="002030F7"/>
    <w:rsid w:val="00210983"/>
    <w:rsid w:val="00210A3F"/>
    <w:rsid w:val="00210EFB"/>
    <w:rsid w:val="002112A4"/>
    <w:rsid w:val="00212384"/>
    <w:rsid w:val="002127DD"/>
    <w:rsid w:val="00213641"/>
    <w:rsid w:val="00214B0A"/>
    <w:rsid w:val="00214C62"/>
    <w:rsid w:val="0021577E"/>
    <w:rsid w:val="002164FC"/>
    <w:rsid w:val="002212BF"/>
    <w:rsid w:val="00221794"/>
    <w:rsid w:val="002234DF"/>
    <w:rsid w:val="002240A5"/>
    <w:rsid w:val="00225535"/>
    <w:rsid w:val="002268AF"/>
    <w:rsid w:val="00226D44"/>
    <w:rsid w:val="00227866"/>
    <w:rsid w:val="00236FCF"/>
    <w:rsid w:val="002374E8"/>
    <w:rsid w:val="002418B4"/>
    <w:rsid w:val="00243CA1"/>
    <w:rsid w:val="00244529"/>
    <w:rsid w:val="002451E8"/>
    <w:rsid w:val="00250F22"/>
    <w:rsid w:val="00251C26"/>
    <w:rsid w:val="002522DB"/>
    <w:rsid w:val="0025297D"/>
    <w:rsid w:val="00253067"/>
    <w:rsid w:val="00254D38"/>
    <w:rsid w:val="00257A2D"/>
    <w:rsid w:val="00257E95"/>
    <w:rsid w:val="00260957"/>
    <w:rsid w:val="0026380C"/>
    <w:rsid w:val="00271377"/>
    <w:rsid w:val="00274A18"/>
    <w:rsid w:val="00275B96"/>
    <w:rsid w:val="00277362"/>
    <w:rsid w:val="002773AB"/>
    <w:rsid w:val="00280404"/>
    <w:rsid w:val="00282711"/>
    <w:rsid w:val="00283B48"/>
    <w:rsid w:val="00286CCB"/>
    <w:rsid w:val="002871BE"/>
    <w:rsid w:val="002877EB"/>
    <w:rsid w:val="00290C52"/>
    <w:rsid w:val="00291C39"/>
    <w:rsid w:val="002930DB"/>
    <w:rsid w:val="002932D0"/>
    <w:rsid w:val="002935CD"/>
    <w:rsid w:val="00296FDA"/>
    <w:rsid w:val="00297C2F"/>
    <w:rsid w:val="002A3C54"/>
    <w:rsid w:val="002A53AB"/>
    <w:rsid w:val="002A68DF"/>
    <w:rsid w:val="002A6ACC"/>
    <w:rsid w:val="002A7378"/>
    <w:rsid w:val="002A799A"/>
    <w:rsid w:val="002B031D"/>
    <w:rsid w:val="002B24AE"/>
    <w:rsid w:val="002B577B"/>
    <w:rsid w:val="002B7861"/>
    <w:rsid w:val="002C22F9"/>
    <w:rsid w:val="002C3766"/>
    <w:rsid w:val="002C39D2"/>
    <w:rsid w:val="002C4DB3"/>
    <w:rsid w:val="002C6A72"/>
    <w:rsid w:val="002C6CF1"/>
    <w:rsid w:val="002D0996"/>
    <w:rsid w:val="002D3AEE"/>
    <w:rsid w:val="002D3CA6"/>
    <w:rsid w:val="002D56E4"/>
    <w:rsid w:val="002D68EA"/>
    <w:rsid w:val="002D6F17"/>
    <w:rsid w:val="002E08E2"/>
    <w:rsid w:val="002E476F"/>
    <w:rsid w:val="002E55EE"/>
    <w:rsid w:val="002E65BC"/>
    <w:rsid w:val="002E6E44"/>
    <w:rsid w:val="002E73B3"/>
    <w:rsid w:val="002F06F0"/>
    <w:rsid w:val="002F0753"/>
    <w:rsid w:val="002F1487"/>
    <w:rsid w:val="002F3BF5"/>
    <w:rsid w:val="002F4FC2"/>
    <w:rsid w:val="002F69C7"/>
    <w:rsid w:val="002F6E8D"/>
    <w:rsid w:val="002F7BB5"/>
    <w:rsid w:val="0030051E"/>
    <w:rsid w:val="003006B7"/>
    <w:rsid w:val="00302380"/>
    <w:rsid w:val="00302976"/>
    <w:rsid w:val="003034BD"/>
    <w:rsid w:val="00303725"/>
    <w:rsid w:val="00303D25"/>
    <w:rsid w:val="00310164"/>
    <w:rsid w:val="00311091"/>
    <w:rsid w:val="0031113D"/>
    <w:rsid w:val="00312BFF"/>
    <w:rsid w:val="00314C80"/>
    <w:rsid w:val="00314C85"/>
    <w:rsid w:val="003161E0"/>
    <w:rsid w:val="00316D92"/>
    <w:rsid w:val="0031701D"/>
    <w:rsid w:val="003210EA"/>
    <w:rsid w:val="00325EC0"/>
    <w:rsid w:val="00326789"/>
    <w:rsid w:val="00327420"/>
    <w:rsid w:val="003340A2"/>
    <w:rsid w:val="003415BA"/>
    <w:rsid w:val="0034219E"/>
    <w:rsid w:val="003428C3"/>
    <w:rsid w:val="003443AA"/>
    <w:rsid w:val="00345052"/>
    <w:rsid w:val="00345EFE"/>
    <w:rsid w:val="00347E2F"/>
    <w:rsid w:val="00350C6C"/>
    <w:rsid w:val="0035145E"/>
    <w:rsid w:val="00351504"/>
    <w:rsid w:val="00352FC1"/>
    <w:rsid w:val="00353FB5"/>
    <w:rsid w:val="0035727A"/>
    <w:rsid w:val="00357973"/>
    <w:rsid w:val="00357DFD"/>
    <w:rsid w:val="0036042B"/>
    <w:rsid w:val="00360F8F"/>
    <w:rsid w:val="003622E8"/>
    <w:rsid w:val="0036342B"/>
    <w:rsid w:val="00366342"/>
    <w:rsid w:val="00372946"/>
    <w:rsid w:val="00373628"/>
    <w:rsid w:val="003751C1"/>
    <w:rsid w:val="00377B3E"/>
    <w:rsid w:val="003801BF"/>
    <w:rsid w:val="00381B93"/>
    <w:rsid w:val="00381D8D"/>
    <w:rsid w:val="00384ABB"/>
    <w:rsid w:val="00384F79"/>
    <w:rsid w:val="00385354"/>
    <w:rsid w:val="00386685"/>
    <w:rsid w:val="00390CDE"/>
    <w:rsid w:val="00393140"/>
    <w:rsid w:val="003975A6"/>
    <w:rsid w:val="003A04B9"/>
    <w:rsid w:val="003A05E8"/>
    <w:rsid w:val="003A09F1"/>
    <w:rsid w:val="003A3371"/>
    <w:rsid w:val="003A35F8"/>
    <w:rsid w:val="003A37A3"/>
    <w:rsid w:val="003A555A"/>
    <w:rsid w:val="003A6E43"/>
    <w:rsid w:val="003A7403"/>
    <w:rsid w:val="003B0F1C"/>
    <w:rsid w:val="003B179D"/>
    <w:rsid w:val="003B451F"/>
    <w:rsid w:val="003B7071"/>
    <w:rsid w:val="003C09F1"/>
    <w:rsid w:val="003C2685"/>
    <w:rsid w:val="003C5CE4"/>
    <w:rsid w:val="003C5EAA"/>
    <w:rsid w:val="003C6E76"/>
    <w:rsid w:val="003C7633"/>
    <w:rsid w:val="003D1BA3"/>
    <w:rsid w:val="003D2E96"/>
    <w:rsid w:val="003D3054"/>
    <w:rsid w:val="003D5BD5"/>
    <w:rsid w:val="003D67CE"/>
    <w:rsid w:val="003E0306"/>
    <w:rsid w:val="003E0FC2"/>
    <w:rsid w:val="003E142E"/>
    <w:rsid w:val="003E19DB"/>
    <w:rsid w:val="003E1DB5"/>
    <w:rsid w:val="003E218C"/>
    <w:rsid w:val="003E21EC"/>
    <w:rsid w:val="003E3B1B"/>
    <w:rsid w:val="003E3FC9"/>
    <w:rsid w:val="003E502E"/>
    <w:rsid w:val="003E7A15"/>
    <w:rsid w:val="003E7DD5"/>
    <w:rsid w:val="003F25ED"/>
    <w:rsid w:val="003F3034"/>
    <w:rsid w:val="003F58EB"/>
    <w:rsid w:val="003F784D"/>
    <w:rsid w:val="003F7DD6"/>
    <w:rsid w:val="0040046E"/>
    <w:rsid w:val="00402FFC"/>
    <w:rsid w:val="0040347B"/>
    <w:rsid w:val="00403785"/>
    <w:rsid w:val="00403FF2"/>
    <w:rsid w:val="00406BED"/>
    <w:rsid w:val="004116AE"/>
    <w:rsid w:val="00412AB3"/>
    <w:rsid w:val="00413274"/>
    <w:rsid w:val="004134F1"/>
    <w:rsid w:val="004149E5"/>
    <w:rsid w:val="00416697"/>
    <w:rsid w:val="00421BBE"/>
    <w:rsid w:val="00423180"/>
    <w:rsid w:val="00424D19"/>
    <w:rsid w:val="00425193"/>
    <w:rsid w:val="00427A62"/>
    <w:rsid w:val="0043120A"/>
    <w:rsid w:val="00431E91"/>
    <w:rsid w:val="00433945"/>
    <w:rsid w:val="00433E59"/>
    <w:rsid w:val="00434FCF"/>
    <w:rsid w:val="00435831"/>
    <w:rsid w:val="0043604D"/>
    <w:rsid w:val="0043618F"/>
    <w:rsid w:val="004367BB"/>
    <w:rsid w:val="004369B8"/>
    <w:rsid w:val="004404AC"/>
    <w:rsid w:val="00441E00"/>
    <w:rsid w:val="00443009"/>
    <w:rsid w:val="00444582"/>
    <w:rsid w:val="00444B7F"/>
    <w:rsid w:val="00444E26"/>
    <w:rsid w:val="00446944"/>
    <w:rsid w:val="004479D8"/>
    <w:rsid w:val="00447E0E"/>
    <w:rsid w:val="0045142B"/>
    <w:rsid w:val="00456899"/>
    <w:rsid w:val="004611A5"/>
    <w:rsid w:val="00461A96"/>
    <w:rsid w:val="00461B75"/>
    <w:rsid w:val="004634BA"/>
    <w:rsid w:val="00464252"/>
    <w:rsid w:val="00464940"/>
    <w:rsid w:val="0046633C"/>
    <w:rsid w:val="004700EA"/>
    <w:rsid w:val="00474545"/>
    <w:rsid w:val="0047480A"/>
    <w:rsid w:val="0047659C"/>
    <w:rsid w:val="004767CE"/>
    <w:rsid w:val="004767DE"/>
    <w:rsid w:val="004839A8"/>
    <w:rsid w:val="00484852"/>
    <w:rsid w:val="00487F7D"/>
    <w:rsid w:val="00490A71"/>
    <w:rsid w:val="00491160"/>
    <w:rsid w:val="0049170B"/>
    <w:rsid w:val="00496497"/>
    <w:rsid w:val="00496FE1"/>
    <w:rsid w:val="00497992"/>
    <w:rsid w:val="004A2DE8"/>
    <w:rsid w:val="004A3599"/>
    <w:rsid w:val="004A3E2A"/>
    <w:rsid w:val="004A4C00"/>
    <w:rsid w:val="004A5EBD"/>
    <w:rsid w:val="004A674C"/>
    <w:rsid w:val="004B0066"/>
    <w:rsid w:val="004B4FBA"/>
    <w:rsid w:val="004B5198"/>
    <w:rsid w:val="004B592C"/>
    <w:rsid w:val="004B59F2"/>
    <w:rsid w:val="004B5BBC"/>
    <w:rsid w:val="004B644D"/>
    <w:rsid w:val="004C67B6"/>
    <w:rsid w:val="004D08D2"/>
    <w:rsid w:val="004D1F6E"/>
    <w:rsid w:val="004D42C6"/>
    <w:rsid w:val="004D4ECA"/>
    <w:rsid w:val="004D4FCA"/>
    <w:rsid w:val="004D57FB"/>
    <w:rsid w:val="004D67D9"/>
    <w:rsid w:val="004D73E4"/>
    <w:rsid w:val="004E06BD"/>
    <w:rsid w:val="004E2202"/>
    <w:rsid w:val="004E2716"/>
    <w:rsid w:val="004E3F27"/>
    <w:rsid w:val="004E4388"/>
    <w:rsid w:val="004E4796"/>
    <w:rsid w:val="004E68A8"/>
    <w:rsid w:val="004E6E7E"/>
    <w:rsid w:val="004F1F02"/>
    <w:rsid w:val="004F46CC"/>
    <w:rsid w:val="004F5CA0"/>
    <w:rsid w:val="004F67D8"/>
    <w:rsid w:val="004F7F8D"/>
    <w:rsid w:val="00500DBD"/>
    <w:rsid w:val="005025D7"/>
    <w:rsid w:val="005043F8"/>
    <w:rsid w:val="005053C7"/>
    <w:rsid w:val="00510036"/>
    <w:rsid w:val="00512D39"/>
    <w:rsid w:val="00515CC3"/>
    <w:rsid w:val="00516042"/>
    <w:rsid w:val="0051729F"/>
    <w:rsid w:val="005210F7"/>
    <w:rsid w:val="00521A0E"/>
    <w:rsid w:val="005251C3"/>
    <w:rsid w:val="00526835"/>
    <w:rsid w:val="0052715B"/>
    <w:rsid w:val="005339C3"/>
    <w:rsid w:val="00537087"/>
    <w:rsid w:val="005449AE"/>
    <w:rsid w:val="00545477"/>
    <w:rsid w:val="00545689"/>
    <w:rsid w:val="0054578E"/>
    <w:rsid w:val="005577F3"/>
    <w:rsid w:val="00557B96"/>
    <w:rsid w:val="00557C10"/>
    <w:rsid w:val="00557C20"/>
    <w:rsid w:val="00557C78"/>
    <w:rsid w:val="00561C68"/>
    <w:rsid w:val="005627CB"/>
    <w:rsid w:val="00562D30"/>
    <w:rsid w:val="00565DA2"/>
    <w:rsid w:val="005660F0"/>
    <w:rsid w:val="00571BA4"/>
    <w:rsid w:val="00572FAD"/>
    <w:rsid w:val="00573244"/>
    <w:rsid w:val="00575323"/>
    <w:rsid w:val="00575898"/>
    <w:rsid w:val="00575DB2"/>
    <w:rsid w:val="00576169"/>
    <w:rsid w:val="00576BC4"/>
    <w:rsid w:val="00580896"/>
    <w:rsid w:val="00581498"/>
    <w:rsid w:val="0058312F"/>
    <w:rsid w:val="00586915"/>
    <w:rsid w:val="00586CFA"/>
    <w:rsid w:val="0059039D"/>
    <w:rsid w:val="00590DE2"/>
    <w:rsid w:val="00591D67"/>
    <w:rsid w:val="00593884"/>
    <w:rsid w:val="00594480"/>
    <w:rsid w:val="0059619A"/>
    <w:rsid w:val="005965E2"/>
    <w:rsid w:val="00597042"/>
    <w:rsid w:val="005979D7"/>
    <w:rsid w:val="005A084E"/>
    <w:rsid w:val="005A2636"/>
    <w:rsid w:val="005A354B"/>
    <w:rsid w:val="005A3A12"/>
    <w:rsid w:val="005A707C"/>
    <w:rsid w:val="005A7FD0"/>
    <w:rsid w:val="005B1B7E"/>
    <w:rsid w:val="005B410C"/>
    <w:rsid w:val="005B4C90"/>
    <w:rsid w:val="005B567B"/>
    <w:rsid w:val="005B6280"/>
    <w:rsid w:val="005B6586"/>
    <w:rsid w:val="005C0824"/>
    <w:rsid w:val="005C1E94"/>
    <w:rsid w:val="005C5A53"/>
    <w:rsid w:val="005C5D9F"/>
    <w:rsid w:val="005C610F"/>
    <w:rsid w:val="005C6151"/>
    <w:rsid w:val="005C67FD"/>
    <w:rsid w:val="005C7FF3"/>
    <w:rsid w:val="005D11D6"/>
    <w:rsid w:val="005D1334"/>
    <w:rsid w:val="005D2DF6"/>
    <w:rsid w:val="005D51AB"/>
    <w:rsid w:val="005D5BFC"/>
    <w:rsid w:val="005D6218"/>
    <w:rsid w:val="005D734D"/>
    <w:rsid w:val="005D744D"/>
    <w:rsid w:val="005D764A"/>
    <w:rsid w:val="005E2C69"/>
    <w:rsid w:val="005E59B9"/>
    <w:rsid w:val="005E5A2D"/>
    <w:rsid w:val="005E69C6"/>
    <w:rsid w:val="005F4F4A"/>
    <w:rsid w:val="005F516B"/>
    <w:rsid w:val="005F76B4"/>
    <w:rsid w:val="005F7BC7"/>
    <w:rsid w:val="00600050"/>
    <w:rsid w:val="0060056C"/>
    <w:rsid w:val="00601AF6"/>
    <w:rsid w:val="00604270"/>
    <w:rsid w:val="00604B8F"/>
    <w:rsid w:val="00604F1F"/>
    <w:rsid w:val="00606C16"/>
    <w:rsid w:val="0061073D"/>
    <w:rsid w:val="00615C57"/>
    <w:rsid w:val="00615E68"/>
    <w:rsid w:val="00620B4C"/>
    <w:rsid w:val="006233D5"/>
    <w:rsid w:val="006271D4"/>
    <w:rsid w:val="0063000C"/>
    <w:rsid w:val="00631E94"/>
    <w:rsid w:val="00635D0A"/>
    <w:rsid w:val="006402BD"/>
    <w:rsid w:val="00640BA3"/>
    <w:rsid w:val="00641135"/>
    <w:rsid w:val="00643585"/>
    <w:rsid w:val="00651332"/>
    <w:rsid w:val="006523CA"/>
    <w:rsid w:val="00652A3A"/>
    <w:rsid w:val="006537FD"/>
    <w:rsid w:val="00655BA7"/>
    <w:rsid w:val="00656402"/>
    <w:rsid w:val="00656698"/>
    <w:rsid w:val="00656C56"/>
    <w:rsid w:val="00656EA5"/>
    <w:rsid w:val="00663113"/>
    <w:rsid w:val="00663344"/>
    <w:rsid w:val="00663F0E"/>
    <w:rsid w:val="00667469"/>
    <w:rsid w:val="00670C92"/>
    <w:rsid w:val="00671D08"/>
    <w:rsid w:val="006727E3"/>
    <w:rsid w:val="00673FFC"/>
    <w:rsid w:val="00681479"/>
    <w:rsid w:val="00682A17"/>
    <w:rsid w:val="00684736"/>
    <w:rsid w:val="0068692B"/>
    <w:rsid w:val="00686BDF"/>
    <w:rsid w:val="00686D4D"/>
    <w:rsid w:val="00690A5B"/>
    <w:rsid w:val="00692BD1"/>
    <w:rsid w:val="00693621"/>
    <w:rsid w:val="006946BA"/>
    <w:rsid w:val="00695A32"/>
    <w:rsid w:val="006971D9"/>
    <w:rsid w:val="00697283"/>
    <w:rsid w:val="00697E57"/>
    <w:rsid w:val="006A0BB8"/>
    <w:rsid w:val="006A32EC"/>
    <w:rsid w:val="006A4630"/>
    <w:rsid w:val="006A56B7"/>
    <w:rsid w:val="006B0755"/>
    <w:rsid w:val="006B143D"/>
    <w:rsid w:val="006B14B2"/>
    <w:rsid w:val="006B511A"/>
    <w:rsid w:val="006B5342"/>
    <w:rsid w:val="006B6D9A"/>
    <w:rsid w:val="006C4DB5"/>
    <w:rsid w:val="006C6A70"/>
    <w:rsid w:val="006D08FB"/>
    <w:rsid w:val="006D2F24"/>
    <w:rsid w:val="006D6745"/>
    <w:rsid w:val="006E0760"/>
    <w:rsid w:val="006E166D"/>
    <w:rsid w:val="006E399E"/>
    <w:rsid w:val="006E4866"/>
    <w:rsid w:val="006E72AD"/>
    <w:rsid w:val="006F1273"/>
    <w:rsid w:val="006F191D"/>
    <w:rsid w:val="006F519D"/>
    <w:rsid w:val="006F5398"/>
    <w:rsid w:val="00700DD3"/>
    <w:rsid w:val="007016B1"/>
    <w:rsid w:val="00701C75"/>
    <w:rsid w:val="00704BE5"/>
    <w:rsid w:val="007076B7"/>
    <w:rsid w:val="00707C5E"/>
    <w:rsid w:val="00714121"/>
    <w:rsid w:val="00716EB1"/>
    <w:rsid w:val="0072418A"/>
    <w:rsid w:val="00724306"/>
    <w:rsid w:val="00724C5E"/>
    <w:rsid w:val="00730251"/>
    <w:rsid w:val="00733982"/>
    <w:rsid w:val="00740DE6"/>
    <w:rsid w:val="00742589"/>
    <w:rsid w:val="00742F61"/>
    <w:rsid w:val="0074409F"/>
    <w:rsid w:val="0074471A"/>
    <w:rsid w:val="0074660B"/>
    <w:rsid w:val="007515F0"/>
    <w:rsid w:val="00752377"/>
    <w:rsid w:val="00754148"/>
    <w:rsid w:val="007554D1"/>
    <w:rsid w:val="007574B6"/>
    <w:rsid w:val="00762009"/>
    <w:rsid w:val="00762E89"/>
    <w:rsid w:val="00763891"/>
    <w:rsid w:val="0076443F"/>
    <w:rsid w:val="0076761E"/>
    <w:rsid w:val="00767829"/>
    <w:rsid w:val="00767879"/>
    <w:rsid w:val="00767BAA"/>
    <w:rsid w:val="00770D2A"/>
    <w:rsid w:val="007720FB"/>
    <w:rsid w:val="00773B3C"/>
    <w:rsid w:val="00775409"/>
    <w:rsid w:val="007760F1"/>
    <w:rsid w:val="00776B93"/>
    <w:rsid w:val="007815B5"/>
    <w:rsid w:val="00783290"/>
    <w:rsid w:val="00783D3C"/>
    <w:rsid w:val="00784ECA"/>
    <w:rsid w:val="00784F81"/>
    <w:rsid w:val="007856A2"/>
    <w:rsid w:val="0078783B"/>
    <w:rsid w:val="0078798C"/>
    <w:rsid w:val="007904C3"/>
    <w:rsid w:val="007937DA"/>
    <w:rsid w:val="00793CD3"/>
    <w:rsid w:val="0079584B"/>
    <w:rsid w:val="007964F5"/>
    <w:rsid w:val="007A026A"/>
    <w:rsid w:val="007A31A4"/>
    <w:rsid w:val="007A5CF1"/>
    <w:rsid w:val="007A6869"/>
    <w:rsid w:val="007A690D"/>
    <w:rsid w:val="007B32CC"/>
    <w:rsid w:val="007B4700"/>
    <w:rsid w:val="007B4D55"/>
    <w:rsid w:val="007B4FDE"/>
    <w:rsid w:val="007B665A"/>
    <w:rsid w:val="007C00E8"/>
    <w:rsid w:val="007C25D3"/>
    <w:rsid w:val="007C74F3"/>
    <w:rsid w:val="007D2788"/>
    <w:rsid w:val="007D4189"/>
    <w:rsid w:val="007D48CE"/>
    <w:rsid w:val="007D568C"/>
    <w:rsid w:val="007E1011"/>
    <w:rsid w:val="007E2235"/>
    <w:rsid w:val="007E3DDC"/>
    <w:rsid w:val="007E464E"/>
    <w:rsid w:val="007E5436"/>
    <w:rsid w:val="007E65F2"/>
    <w:rsid w:val="007E7EA5"/>
    <w:rsid w:val="007F163A"/>
    <w:rsid w:val="007F3D80"/>
    <w:rsid w:val="007F49FB"/>
    <w:rsid w:val="007F77D2"/>
    <w:rsid w:val="0080058A"/>
    <w:rsid w:val="00801633"/>
    <w:rsid w:val="00802F05"/>
    <w:rsid w:val="00803DA5"/>
    <w:rsid w:val="00804F0D"/>
    <w:rsid w:val="00805616"/>
    <w:rsid w:val="008071C2"/>
    <w:rsid w:val="008154AF"/>
    <w:rsid w:val="00815A02"/>
    <w:rsid w:val="00822762"/>
    <w:rsid w:val="008269E9"/>
    <w:rsid w:val="00826BA9"/>
    <w:rsid w:val="00827A53"/>
    <w:rsid w:val="00827ED9"/>
    <w:rsid w:val="008324F0"/>
    <w:rsid w:val="0083264D"/>
    <w:rsid w:val="00832CC4"/>
    <w:rsid w:val="008342B5"/>
    <w:rsid w:val="008353C0"/>
    <w:rsid w:val="00836E64"/>
    <w:rsid w:val="00840595"/>
    <w:rsid w:val="00840846"/>
    <w:rsid w:val="00842418"/>
    <w:rsid w:val="008454ED"/>
    <w:rsid w:val="008469DD"/>
    <w:rsid w:val="00850B2F"/>
    <w:rsid w:val="008513B7"/>
    <w:rsid w:val="00851632"/>
    <w:rsid w:val="00851A53"/>
    <w:rsid w:val="00853917"/>
    <w:rsid w:val="008545A4"/>
    <w:rsid w:val="00856A02"/>
    <w:rsid w:val="00857CC6"/>
    <w:rsid w:val="00865F2C"/>
    <w:rsid w:val="00866797"/>
    <w:rsid w:val="00867BB8"/>
    <w:rsid w:val="00870C0F"/>
    <w:rsid w:val="00870CB6"/>
    <w:rsid w:val="008711AE"/>
    <w:rsid w:val="00871D12"/>
    <w:rsid w:val="00874404"/>
    <w:rsid w:val="0087719B"/>
    <w:rsid w:val="0088088D"/>
    <w:rsid w:val="00884396"/>
    <w:rsid w:val="00884734"/>
    <w:rsid w:val="00884F30"/>
    <w:rsid w:val="00890F3C"/>
    <w:rsid w:val="0089153F"/>
    <w:rsid w:val="00896D32"/>
    <w:rsid w:val="008A1AD5"/>
    <w:rsid w:val="008A2CE7"/>
    <w:rsid w:val="008A32A4"/>
    <w:rsid w:val="008A3F1F"/>
    <w:rsid w:val="008A570C"/>
    <w:rsid w:val="008B224D"/>
    <w:rsid w:val="008B23C2"/>
    <w:rsid w:val="008B2A5A"/>
    <w:rsid w:val="008B312A"/>
    <w:rsid w:val="008B79ED"/>
    <w:rsid w:val="008C141F"/>
    <w:rsid w:val="008C164E"/>
    <w:rsid w:val="008C30AC"/>
    <w:rsid w:val="008C3A3F"/>
    <w:rsid w:val="008C53D4"/>
    <w:rsid w:val="008C5DD6"/>
    <w:rsid w:val="008C6FD3"/>
    <w:rsid w:val="008C74F8"/>
    <w:rsid w:val="008D3393"/>
    <w:rsid w:val="008D3C56"/>
    <w:rsid w:val="008D4B91"/>
    <w:rsid w:val="008D60A9"/>
    <w:rsid w:val="008E2E9B"/>
    <w:rsid w:val="008E68D7"/>
    <w:rsid w:val="008F17E7"/>
    <w:rsid w:val="008F240D"/>
    <w:rsid w:val="008F314B"/>
    <w:rsid w:val="009007FF"/>
    <w:rsid w:val="00902823"/>
    <w:rsid w:val="009028E8"/>
    <w:rsid w:val="00903A56"/>
    <w:rsid w:val="00904CE7"/>
    <w:rsid w:val="009050B9"/>
    <w:rsid w:val="00906E68"/>
    <w:rsid w:val="009131F5"/>
    <w:rsid w:val="00913FC1"/>
    <w:rsid w:val="009151FB"/>
    <w:rsid w:val="00923CDE"/>
    <w:rsid w:val="00923E02"/>
    <w:rsid w:val="00927B39"/>
    <w:rsid w:val="009303FE"/>
    <w:rsid w:val="00930852"/>
    <w:rsid w:val="0093167A"/>
    <w:rsid w:val="009347E8"/>
    <w:rsid w:val="009355C1"/>
    <w:rsid w:val="009371ED"/>
    <w:rsid w:val="0093747B"/>
    <w:rsid w:val="00937897"/>
    <w:rsid w:val="00937ECA"/>
    <w:rsid w:val="0094098F"/>
    <w:rsid w:val="00952679"/>
    <w:rsid w:val="00952CE6"/>
    <w:rsid w:val="0095337D"/>
    <w:rsid w:val="00954C38"/>
    <w:rsid w:val="00954DF1"/>
    <w:rsid w:val="00956B80"/>
    <w:rsid w:val="00957430"/>
    <w:rsid w:val="00961F47"/>
    <w:rsid w:val="00967162"/>
    <w:rsid w:val="0096782A"/>
    <w:rsid w:val="009700CA"/>
    <w:rsid w:val="009734C5"/>
    <w:rsid w:val="009737D2"/>
    <w:rsid w:val="00974D6F"/>
    <w:rsid w:val="00980630"/>
    <w:rsid w:val="009836B5"/>
    <w:rsid w:val="0098451D"/>
    <w:rsid w:val="00984BED"/>
    <w:rsid w:val="00985E80"/>
    <w:rsid w:val="009874E7"/>
    <w:rsid w:val="00990498"/>
    <w:rsid w:val="009920E1"/>
    <w:rsid w:val="00993C1E"/>
    <w:rsid w:val="00995F4E"/>
    <w:rsid w:val="00996A2A"/>
    <w:rsid w:val="009976BD"/>
    <w:rsid w:val="009A3A49"/>
    <w:rsid w:val="009A49A1"/>
    <w:rsid w:val="009A5893"/>
    <w:rsid w:val="009A6CB3"/>
    <w:rsid w:val="009B0B07"/>
    <w:rsid w:val="009B0E2A"/>
    <w:rsid w:val="009B1469"/>
    <w:rsid w:val="009B2A02"/>
    <w:rsid w:val="009B5202"/>
    <w:rsid w:val="009B5E27"/>
    <w:rsid w:val="009C1C28"/>
    <w:rsid w:val="009C3131"/>
    <w:rsid w:val="009C35A4"/>
    <w:rsid w:val="009C4BF1"/>
    <w:rsid w:val="009C743D"/>
    <w:rsid w:val="009D1BDF"/>
    <w:rsid w:val="009D2315"/>
    <w:rsid w:val="009D3C7A"/>
    <w:rsid w:val="009D462F"/>
    <w:rsid w:val="009D4FD7"/>
    <w:rsid w:val="009E11FC"/>
    <w:rsid w:val="009E1623"/>
    <w:rsid w:val="009E279D"/>
    <w:rsid w:val="009E5B7C"/>
    <w:rsid w:val="009E7D15"/>
    <w:rsid w:val="009F4399"/>
    <w:rsid w:val="009F697B"/>
    <w:rsid w:val="009F6D3F"/>
    <w:rsid w:val="009F7D5A"/>
    <w:rsid w:val="00A00225"/>
    <w:rsid w:val="00A02607"/>
    <w:rsid w:val="00A029AA"/>
    <w:rsid w:val="00A044CC"/>
    <w:rsid w:val="00A05FE1"/>
    <w:rsid w:val="00A100E6"/>
    <w:rsid w:val="00A130EE"/>
    <w:rsid w:val="00A13265"/>
    <w:rsid w:val="00A14CDA"/>
    <w:rsid w:val="00A15AA2"/>
    <w:rsid w:val="00A164FD"/>
    <w:rsid w:val="00A16C8B"/>
    <w:rsid w:val="00A222CD"/>
    <w:rsid w:val="00A22992"/>
    <w:rsid w:val="00A22CE7"/>
    <w:rsid w:val="00A24D6B"/>
    <w:rsid w:val="00A260B8"/>
    <w:rsid w:val="00A3199C"/>
    <w:rsid w:val="00A324A0"/>
    <w:rsid w:val="00A33B55"/>
    <w:rsid w:val="00A3603A"/>
    <w:rsid w:val="00A3748C"/>
    <w:rsid w:val="00A37B25"/>
    <w:rsid w:val="00A37CCA"/>
    <w:rsid w:val="00A40193"/>
    <w:rsid w:val="00A43552"/>
    <w:rsid w:val="00A459F2"/>
    <w:rsid w:val="00A45AA4"/>
    <w:rsid w:val="00A55BD3"/>
    <w:rsid w:val="00A57F01"/>
    <w:rsid w:val="00A6004D"/>
    <w:rsid w:val="00A601C9"/>
    <w:rsid w:val="00A62344"/>
    <w:rsid w:val="00A63E06"/>
    <w:rsid w:val="00A66B99"/>
    <w:rsid w:val="00A67940"/>
    <w:rsid w:val="00A70ECB"/>
    <w:rsid w:val="00A71F25"/>
    <w:rsid w:val="00A72E08"/>
    <w:rsid w:val="00A74529"/>
    <w:rsid w:val="00A74840"/>
    <w:rsid w:val="00A76DBE"/>
    <w:rsid w:val="00A77055"/>
    <w:rsid w:val="00A77946"/>
    <w:rsid w:val="00A8223C"/>
    <w:rsid w:val="00A84D44"/>
    <w:rsid w:val="00A85198"/>
    <w:rsid w:val="00A8694E"/>
    <w:rsid w:val="00A86968"/>
    <w:rsid w:val="00A90152"/>
    <w:rsid w:val="00A91245"/>
    <w:rsid w:val="00A915D2"/>
    <w:rsid w:val="00A91823"/>
    <w:rsid w:val="00A92F4C"/>
    <w:rsid w:val="00A93CFF"/>
    <w:rsid w:val="00A9778A"/>
    <w:rsid w:val="00AA0705"/>
    <w:rsid w:val="00AA0861"/>
    <w:rsid w:val="00AA0949"/>
    <w:rsid w:val="00AA1E50"/>
    <w:rsid w:val="00AA2D18"/>
    <w:rsid w:val="00AA2E20"/>
    <w:rsid w:val="00AA5165"/>
    <w:rsid w:val="00AA79C9"/>
    <w:rsid w:val="00AB193B"/>
    <w:rsid w:val="00AB3848"/>
    <w:rsid w:val="00AB4900"/>
    <w:rsid w:val="00AB4DC6"/>
    <w:rsid w:val="00AB7481"/>
    <w:rsid w:val="00AC2476"/>
    <w:rsid w:val="00AC3A7C"/>
    <w:rsid w:val="00AC434C"/>
    <w:rsid w:val="00AC59CF"/>
    <w:rsid w:val="00AD057C"/>
    <w:rsid w:val="00AD0ACC"/>
    <w:rsid w:val="00AD4A31"/>
    <w:rsid w:val="00AD6255"/>
    <w:rsid w:val="00AE0C00"/>
    <w:rsid w:val="00AE1925"/>
    <w:rsid w:val="00AE1B29"/>
    <w:rsid w:val="00AE1D8B"/>
    <w:rsid w:val="00AE612B"/>
    <w:rsid w:val="00AF1F8F"/>
    <w:rsid w:val="00AF58C7"/>
    <w:rsid w:val="00AF5C53"/>
    <w:rsid w:val="00B00141"/>
    <w:rsid w:val="00B05E39"/>
    <w:rsid w:val="00B075FF"/>
    <w:rsid w:val="00B1054D"/>
    <w:rsid w:val="00B12024"/>
    <w:rsid w:val="00B14E03"/>
    <w:rsid w:val="00B15761"/>
    <w:rsid w:val="00B20535"/>
    <w:rsid w:val="00B2367F"/>
    <w:rsid w:val="00B23DD2"/>
    <w:rsid w:val="00B257A1"/>
    <w:rsid w:val="00B31FDF"/>
    <w:rsid w:val="00B32605"/>
    <w:rsid w:val="00B32E20"/>
    <w:rsid w:val="00B33B09"/>
    <w:rsid w:val="00B35F3F"/>
    <w:rsid w:val="00B37E71"/>
    <w:rsid w:val="00B40170"/>
    <w:rsid w:val="00B4074B"/>
    <w:rsid w:val="00B40CD9"/>
    <w:rsid w:val="00B40ED8"/>
    <w:rsid w:val="00B41200"/>
    <w:rsid w:val="00B413ED"/>
    <w:rsid w:val="00B4560B"/>
    <w:rsid w:val="00B46184"/>
    <w:rsid w:val="00B5040A"/>
    <w:rsid w:val="00B510FA"/>
    <w:rsid w:val="00B5388B"/>
    <w:rsid w:val="00B55201"/>
    <w:rsid w:val="00B56C35"/>
    <w:rsid w:val="00B56C92"/>
    <w:rsid w:val="00B572DB"/>
    <w:rsid w:val="00B57DB5"/>
    <w:rsid w:val="00B62203"/>
    <w:rsid w:val="00B62F99"/>
    <w:rsid w:val="00B630E2"/>
    <w:rsid w:val="00B64128"/>
    <w:rsid w:val="00B65082"/>
    <w:rsid w:val="00B65DE9"/>
    <w:rsid w:val="00B732D9"/>
    <w:rsid w:val="00B733E9"/>
    <w:rsid w:val="00B7400E"/>
    <w:rsid w:val="00B75543"/>
    <w:rsid w:val="00B76905"/>
    <w:rsid w:val="00B812B6"/>
    <w:rsid w:val="00B834BD"/>
    <w:rsid w:val="00B86C4D"/>
    <w:rsid w:val="00B87617"/>
    <w:rsid w:val="00B93AD3"/>
    <w:rsid w:val="00B962FC"/>
    <w:rsid w:val="00B97A7C"/>
    <w:rsid w:val="00B97AEF"/>
    <w:rsid w:val="00BA28A0"/>
    <w:rsid w:val="00BA2BA4"/>
    <w:rsid w:val="00BA46F0"/>
    <w:rsid w:val="00BA4EEA"/>
    <w:rsid w:val="00BA5388"/>
    <w:rsid w:val="00BA5E58"/>
    <w:rsid w:val="00BA6ED7"/>
    <w:rsid w:val="00BB0848"/>
    <w:rsid w:val="00BB2592"/>
    <w:rsid w:val="00BB2B1E"/>
    <w:rsid w:val="00BB350D"/>
    <w:rsid w:val="00BB66AB"/>
    <w:rsid w:val="00BC1D03"/>
    <w:rsid w:val="00BC2599"/>
    <w:rsid w:val="00BC2BB6"/>
    <w:rsid w:val="00BC463A"/>
    <w:rsid w:val="00BC47FD"/>
    <w:rsid w:val="00BC67A8"/>
    <w:rsid w:val="00BC6F89"/>
    <w:rsid w:val="00BD0500"/>
    <w:rsid w:val="00BD0630"/>
    <w:rsid w:val="00BD372F"/>
    <w:rsid w:val="00BD6B98"/>
    <w:rsid w:val="00BD77D2"/>
    <w:rsid w:val="00BD78DA"/>
    <w:rsid w:val="00BE0B34"/>
    <w:rsid w:val="00BE1DBB"/>
    <w:rsid w:val="00BE2D6C"/>
    <w:rsid w:val="00BE372C"/>
    <w:rsid w:val="00BE3D0C"/>
    <w:rsid w:val="00BE53F7"/>
    <w:rsid w:val="00BE71A4"/>
    <w:rsid w:val="00BE7C46"/>
    <w:rsid w:val="00BE7DC4"/>
    <w:rsid w:val="00BF1A28"/>
    <w:rsid w:val="00BF2B1A"/>
    <w:rsid w:val="00BF4191"/>
    <w:rsid w:val="00BF44BA"/>
    <w:rsid w:val="00BF4709"/>
    <w:rsid w:val="00BF4B41"/>
    <w:rsid w:val="00BF5774"/>
    <w:rsid w:val="00BF6020"/>
    <w:rsid w:val="00BF6C09"/>
    <w:rsid w:val="00BF736A"/>
    <w:rsid w:val="00C01AFB"/>
    <w:rsid w:val="00C037B1"/>
    <w:rsid w:val="00C10103"/>
    <w:rsid w:val="00C104A4"/>
    <w:rsid w:val="00C10EDF"/>
    <w:rsid w:val="00C11555"/>
    <w:rsid w:val="00C12208"/>
    <w:rsid w:val="00C12B65"/>
    <w:rsid w:val="00C13213"/>
    <w:rsid w:val="00C13890"/>
    <w:rsid w:val="00C13C6B"/>
    <w:rsid w:val="00C1480F"/>
    <w:rsid w:val="00C14C4B"/>
    <w:rsid w:val="00C1565A"/>
    <w:rsid w:val="00C20E4D"/>
    <w:rsid w:val="00C20E8E"/>
    <w:rsid w:val="00C22517"/>
    <w:rsid w:val="00C22D7A"/>
    <w:rsid w:val="00C26C7D"/>
    <w:rsid w:val="00C26E22"/>
    <w:rsid w:val="00C30BAA"/>
    <w:rsid w:val="00C3382E"/>
    <w:rsid w:val="00C34BF4"/>
    <w:rsid w:val="00C34F8B"/>
    <w:rsid w:val="00C35D24"/>
    <w:rsid w:val="00C362A4"/>
    <w:rsid w:val="00C42C9E"/>
    <w:rsid w:val="00C4543F"/>
    <w:rsid w:val="00C45B62"/>
    <w:rsid w:val="00C46C6D"/>
    <w:rsid w:val="00C4716E"/>
    <w:rsid w:val="00C47ADA"/>
    <w:rsid w:val="00C504CB"/>
    <w:rsid w:val="00C50C62"/>
    <w:rsid w:val="00C51E70"/>
    <w:rsid w:val="00C53EA6"/>
    <w:rsid w:val="00C566D0"/>
    <w:rsid w:val="00C57600"/>
    <w:rsid w:val="00C603B3"/>
    <w:rsid w:val="00C60E1E"/>
    <w:rsid w:val="00C611B2"/>
    <w:rsid w:val="00C6134B"/>
    <w:rsid w:val="00C625FA"/>
    <w:rsid w:val="00C66522"/>
    <w:rsid w:val="00C66835"/>
    <w:rsid w:val="00C70293"/>
    <w:rsid w:val="00C71E91"/>
    <w:rsid w:val="00C7201C"/>
    <w:rsid w:val="00C801E9"/>
    <w:rsid w:val="00C81934"/>
    <w:rsid w:val="00C81D14"/>
    <w:rsid w:val="00C83042"/>
    <w:rsid w:val="00C84597"/>
    <w:rsid w:val="00C851B7"/>
    <w:rsid w:val="00C86189"/>
    <w:rsid w:val="00C86976"/>
    <w:rsid w:val="00C878D3"/>
    <w:rsid w:val="00C90B25"/>
    <w:rsid w:val="00C920AC"/>
    <w:rsid w:val="00C9265C"/>
    <w:rsid w:val="00C93307"/>
    <w:rsid w:val="00C943A9"/>
    <w:rsid w:val="00C94440"/>
    <w:rsid w:val="00C954D6"/>
    <w:rsid w:val="00C9604B"/>
    <w:rsid w:val="00C97CB9"/>
    <w:rsid w:val="00CA0316"/>
    <w:rsid w:val="00CA57A6"/>
    <w:rsid w:val="00CA62FD"/>
    <w:rsid w:val="00CB08DC"/>
    <w:rsid w:val="00CB1ABD"/>
    <w:rsid w:val="00CB1D41"/>
    <w:rsid w:val="00CB28F2"/>
    <w:rsid w:val="00CB292B"/>
    <w:rsid w:val="00CB4E34"/>
    <w:rsid w:val="00CB50B8"/>
    <w:rsid w:val="00CC19D6"/>
    <w:rsid w:val="00CC1A43"/>
    <w:rsid w:val="00CC355F"/>
    <w:rsid w:val="00CC6CB2"/>
    <w:rsid w:val="00CC76D2"/>
    <w:rsid w:val="00CD19A7"/>
    <w:rsid w:val="00CD3CAA"/>
    <w:rsid w:val="00CD42C0"/>
    <w:rsid w:val="00CD734B"/>
    <w:rsid w:val="00CD7419"/>
    <w:rsid w:val="00CE1DD2"/>
    <w:rsid w:val="00CE3BE3"/>
    <w:rsid w:val="00CE6A71"/>
    <w:rsid w:val="00CF0FA0"/>
    <w:rsid w:val="00CF1B0B"/>
    <w:rsid w:val="00CF41C7"/>
    <w:rsid w:val="00CF60D1"/>
    <w:rsid w:val="00CF7184"/>
    <w:rsid w:val="00D0114A"/>
    <w:rsid w:val="00D012A1"/>
    <w:rsid w:val="00D04E68"/>
    <w:rsid w:val="00D10580"/>
    <w:rsid w:val="00D10F79"/>
    <w:rsid w:val="00D12F32"/>
    <w:rsid w:val="00D1336E"/>
    <w:rsid w:val="00D13C07"/>
    <w:rsid w:val="00D13E18"/>
    <w:rsid w:val="00D13FAE"/>
    <w:rsid w:val="00D15195"/>
    <w:rsid w:val="00D22621"/>
    <w:rsid w:val="00D2290A"/>
    <w:rsid w:val="00D25216"/>
    <w:rsid w:val="00D260CB"/>
    <w:rsid w:val="00D30B09"/>
    <w:rsid w:val="00D36483"/>
    <w:rsid w:val="00D40337"/>
    <w:rsid w:val="00D4311D"/>
    <w:rsid w:val="00D4332D"/>
    <w:rsid w:val="00D4719A"/>
    <w:rsid w:val="00D47CA4"/>
    <w:rsid w:val="00D51628"/>
    <w:rsid w:val="00D556CF"/>
    <w:rsid w:val="00D6484C"/>
    <w:rsid w:val="00D66CAD"/>
    <w:rsid w:val="00D70116"/>
    <w:rsid w:val="00D72AB1"/>
    <w:rsid w:val="00D736FD"/>
    <w:rsid w:val="00D75076"/>
    <w:rsid w:val="00D76701"/>
    <w:rsid w:val="00D76EB1"/>
    <w:rsid w:val="00D77176"/>
    <w:rsid w:val="00D81EF4"/>
    <w:rsid w:val="00D82972"/>
    <w:rsid w:val="00D8317C"/>
    <w:rsid w:val="00D841D5"/>
    <w:rsid w:val="00D867D6"/>
    <w:rsid w:val="00D92811"/>
    <w:rsid w:val="00D92F09"/>
    <w:rsid w:val="00D93F6A"/>
    <w:rsid w:val="00D97CB0"/>
    <w:rsid w:val="00DA055C"/>
    <w:rsid w:val="00DA059B"/>
    <w:rsid w:val="00DA1BBF"/>
    <w:rsid w:val="00DA58F8"/>
    <w:rsid w:val="00DA5B6C"/>
    <w:rsid w:val="00DA7DCE"/>
    <w:rsid w:val="00DB0118"/>
    <w:rsid w:val="00DB0B60"/>
    <w:rsid w:val="00DB369A"/>
    <w:rsid w:val="00DB3DEF"/>
    <w:rsid w:val="00DB4EDB"/>
    <w:rsid w:val="00DB5145"/>
    <w:rsid w:val="00DB578E"/>
    <w:rsid w:val="00DB68F0"/>
    <w:rsid w:val="00DC062A"/>
    <w:rsid w:val="00DC1419"/>
    <w:rsid w:val="00DC18F4"/>
    <w:rsid w:val="00DC1E4A"/>
    <w:rsid w:val="00DC5545"/>
    <w:rsid w:val="00DC586A"/>
    <w:rsid w:val="00DC7374"/>
    <w:rsid w:val="00DD08D0"/>
    <w:rsid w:val="00DD0C6D"/>
    <w:rsid w:val="00DD4473"/>
    <w:rsid w:val="00DD4F6D"/>
    <w:rsid w:val="00DD55FE"/>
    <w:rsid w:val="00DD6EB8"/>
    <w:rsid w:val="00DE1C86"/>
    <w:rsid w:val="00DE4425"/>
    <w:rsid w:val="00DE4BBA"/>
    <w:rsid w:val="00DE6BE5"/>
    <w:rsid w:val="00DF2C82"/>
    <w:rsid w:val="00DF5373"/>
    <w:rsid w:val="00E0108B"/>
    <w:rsid w:val="00E023DC"/>
    <w:rsid w:val="00E03F72"/>
    <w:rsid w:val="00E044F1"/>
    <w:rsid w:val="00E04A3A"/>
    <w:rsid w:val="00E055EE"/>
    <w:rsid w:val="00E062B2"/>
    <w:rsid w:val="00E0677E"/>
    <w:rsid w:val="00E07DE4"/>
    <w:rsid w:val="00E11CF8"/>
    <w:rsid w:val="00E14422"/>
    <w:rsid w:val="00E20B0C"/>
    <w:rsid w:val="00E21C19"/>
    <w:rsid w:val="00E2272B"/>
    <w:rsid w:val="00E252B7"/>
    <w:rsid w:val="00E25435"/>
    <w:rsid w:val="00E25AF8"/>
    <w:rsid w:val="00E25F23"/>
    <w:rsid w:val="00E26C6C"/>
    <w:rsid w:val="00E32D10"/>
    <w:rsid w:val="00E3338F"/>
    <w:rsid w:val="00E35924"/>
    <w:rsid w:val="00E37161"/>
    <w:rsid w:val="00E44273"/>
    <w:rsid w:val="00E4582E"/>
    <w:rsid w:val="00E4594E"/>
    <w:rsid w:val="00E465ED"/>
    <w:rsid w:val="00E50561"/>
    <w:rsid w:val="00E50E9D"/>
    <w:rsid w:val="00E512BD"/>
    <w:rsid w:val="00E532C9"/>
    <w:rsid w:val="00E53518"/>
    <w:rsid w:val="00E53FC6"/>
    <w:rsid w:val="00E54745"/>
    <w:rsid w:val="00E55B24"/>
    <w:rsid w:val="00E562C6"/>
    <w:rsid w:val="00E6022F"/>
    <w:rsid w:val="00E60C8C"/>
    <w:rsid w:val="00E6168E"/>
    <w:rsid w:val="00E62E2B"/>
    <w:rsid w:val="00E63655"/>
    <w:rsid w:val="00E63A10"/>
    <w:rsid w:val="00E63DDC"/>
    <w:rsid w:val="00E6788B"/>
    <w:rsid w:val="00E679C2"/>
    <w:rsid w:val="00E71886"/>
    <w:rsid w:val="00E75126"/>
    <w:rsid w:val="00E76D41"/>
    <w:rsid w:val="00E826F7"/>
    <w:rsid w:val="00E83EB9"/>
    <w:rsid w:val="00E84E5D"/>
    <w:rsid w:val="00E853BE"/>
    <w:rsid w:val="00E86268"/>
    <w:rsid w:val="00E90501"/>
    <w:rsid w:val="00E936D1"/>
    <w:rsid w:val="00E953E6"/>
    <w:rsid w:val="00E95F60"/>
    <w:rsid w:val="00E972DD"/>
    <w:rsid w:val="00E97BAB"/>
    <w:rsid w:val="00EA06C4"/>
    <w:rsid w:val="00EA39B8"/>
    <w:rsid w:val="00EA40ED"/>
    <w:rsid w:val="00EA42F3"/>
    <w:rsid w:val="00EB31E1"/>
    <w:rsid w:val="00EB370F"/>
    <w:rsid w:val="00EB4BFD"/>
    <w:rsid w:val="00EB7028"/>
    <w:rsid w:val="00EB74C2"/>
    <w:rsid w:val="00EB7526"/>
    <w:rsid w:val="00EC60EF"/>
    <w:rsid w:val="00EC62D1"/>
    <w:rsid w:val="00EC6726"/>
    <w:rsid w:val="00ED0E9D"/>
    <w:rsid w:val="00ED18CE"/>
    <w:rsid w:val="00ED4BF7"/>
    <w:rsid w:val="00ED4D41"/>
    <w:rsid w:val="00ED54BA"/>
    <w:rsid w:val="00ED5864"/>
    <w:rsid w:val="00ED5A39"/>
    <w:rsid w:val="00ED7C2A"/>
    <w:rsid w:val="00EE12D1"/>
    <w:rsid w:val="00EE1902"/>
    <w:rsid w:val="00EE3FFB"/>
    <w:rsid w:val="00EE45DE"/>
    <w:rsid w:val="00EE5F41"/>
    <w:rsid w:val="00EE632D"/>
    <w:rsid w:val="00EE6C50"/>
    <w:rsid w:val="00EF2144"/>
    <w:rsid w:val="00EF480E"/>
    <w:rsid w:val="00EF4A81"/>
    <w:rsid w:val="00EF4CC7"/>
    <w:rsid w:val="00EF5AFE"/>
    <w:rsid w:val="00EF6417"/>
    <w:rsid w:val="00EF77E8"/>
    <w:rsid w:val="00EF7F25"/>
    <w:rsid w:val="00F00B6F"/>
    <w:rsid w:val="00F018A2"/>
    <w:rsid w:val="00F01CAF"/>
    <w:rsid w:val="00F01FF7"/>
    <w:rsid w:val="00F021A5"/>
    <w:rsid w:val="00F03C27"/>
    <w:rsid w:val="00F10947"/>
    <w:rsid w:val="00F1116E"/>
    <w:rsid w:val="00F16626"/>
    <w:rsid w:val="00F171D3"/>
    <w:rsid w:val="00F1724D"/>
    <w:rsid w:val="00F2051B"/>
    <w:rsid w:val="00F219B4"/>
    <w:rsid w:val="00F25C33"/>
    <w:rsid w:val="00F26C74"/>
    <w:rsid w:val="00F26ED2"/>
    <w:rsid w:val="00F30B19"/>
    <w:rsid w:val="00F31309"/>
    <w:rsid w:val="00F3150F"/>
    <w:rsid w:val="00F3151F"/>
    <w:rsid w:val="00F31623"/>
    <w:rsid w:val="00F324A2"/>
    <w:rsid w:val="00F32CED"/>
    <w:rsid w:val="00F34F15"/>
    <w:rsid w:val="00F35B1D"/>
    <w:rsid w:val="00F35F67"/>
    <w:rsid w:val="00F41345"/>
    <w:rsid w:val="00F43DFD"/>
    <w:rsid w:val="00F440DB"/>
    <w:rsid w:val="00F4641B"/>
    <w:rsid w:val="00F47577"/>
    <w:rsid w:val="00F50B8D"/>
    <w:rsid w:val="00F5128C"/>
    <w:rsid w:val="00F52EE9"/>
    <w:rsid w:val="00F5426B"/>
    <w:rsid w:val="00F542BE"/>
    <w:rsid w:val="00F5443F"/>
    <w:rsid w:val="00F55160"/>
    <w:rsid w:val="00F551EA"/>
    <w:rsid w:val="00F55AFD"/>
    <w:rsid w:val="00F625F2"/>
    <w:rsid w:val="00F628C8"/>
    <w:rsid w:val="00F64F2B"/>
    <w:rsid w:val="00F654AF"/>
    <w:rsid w:val="00F66D75"/>
    <w:rsid w:val="00F677C3"/>
    <w:rsid w:val="00F67C79"/>
    <w:rsid w:val="00F72352"/>
    <w:rsid w:val="00F73FF1"/>
    <w:rsid w:val="00F741BA"/>
    <w:rsid w:val="00F819EB"/>
    <w:rsid w:val="00F85EC6"/>
    <w:rsid w:val="00F86C37"/>
    <w:rsid w:val="00F878BF"/>
    <w:rsid w:val="00F91A86"/>
    <w:rsid w:val="00F928C0"/>
    <w:rsid w:val="00F93002"/>
    <w:rsid w:val="00F948B9"/>
    <w:rsid w:val="00F94DA9"/>
    <w:rsid w:val="00F97461"/>
    <w:rsid w:val="00FA4560"/>
    <w:rsid w:val="00FA4AA7"/>
    <w:rsid w:val="00FA58A1"/>
    <w:rsid w:val="00FA6258"/>
    <w:rsid w:val="00FA6D3F"/>
    <w:rsid w:val="00FB0D22"/>
    <w:rsid w:val="00FB4361"/>
    <w:rsid w:val="00FC12B4"/>
    <w:rsid w:val="00FC1C0E"/>
    <w:rsid w:val="00FC27D4"/>
    <w:rsid w:val="00FC436F"/>
    <w:rsid w:val="00FC49B3"/>
    <w:rsid w:val="00FC4EF0"/>
    <w:rsid w:val="00FC707A"/>
    <w:rsid w:val="00FC78F5"/>
    <w:rsid w:val="00FD1E9C"/>
    <w:rsid w:val="00FD30DF"/>
    <w:rsid w:val="00FD4378"/>
    <w:rsid w:val="00FD480C"/>
    <w:rsid w:val="00FD4A2F"/>
    <w:rsid w:val="00FD73FD"/>
    <w:rsid w:val="00FE0A6B"/>
    <w:rsid w:val="00FE1878"/>
    <w:rsid w:val="00FE3780"/>
    <w:rsid w:val="00FE40BD"/>
    <w:rsid w:val="00FE4271"/>
    <w:rsid w:val="00FE5642"/>
    <w:rsid w:val="00FE70A5"/>
    <w:rsid w:val="00FE78C6"/>
    <w:rsid w:val="00FF3B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rules v:ext="edit">
        <o:r id="V:Rule3" type="connector" idref="#_x0000_s1048"/>
        <o:r id="V:Rule4"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25ED"/>
    <w:rPr>
      <w:sz w:val="24"/>
      <w:szCs w:val="24"/>
    </w:rPr>
  </w:style>
  <w:style w:type="paragraph" w:styleId="1">
    <w:name w:val="heading 1"/>
    <w:basedOn w:val="a"/>
    <w:next w:val="a"/>
    <w:link w:val="10"/>
    <w:uiPriority w:val="99"/>
    <w:qFormat/>
    <w:rsid w:val="00214B0A"/>
    <w:pPr>
      <w:keepNext/>
      <w:tabs>
        <w:tab w:val="num" w:pos="0"/>
      </w:tabs>
      <w:ind w:firstLine="539"/>
      <w:outlineLvl w:val="0"/>
    </w:pPr>
    <w:rPr>
      <w:rFonts w:eastAsia="Calibri"/>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04F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26C74"/>
    <w:pPr>
      <w:widowControl w:val="0"/>
      <w:autoSpaceDE w:val="0"/>
      <w:autoSpaceDN w:val="0"/>
      <w:adjustRightInd w:val="0"/>
    </w:pPr>
    <w:rPr>
      <w:rFonts w:ascii="Arial" w:hAnsi="Arial" w:cs="Arial"/>
      <w:b/>
      <w:bCs/>
    </w:rPr>
  </w:style>
  <w:style w:type="paragraph" w:styleId="a4">
    <w:name w:val="Body Text Indent"/>
    <w:basedOn w:val="a"/>
    <w:link w:val="a5"/>
    <w:rsid w:val="00F26C74"/>
    <w:pPr>
      <w:ind w:firstLine="851"/>
      <w:jc w:val="both"/>
    </w:pPr>
    <w:rPr>
      <w:sz w:val="26"/>
      <w:szCs w:val="22"/>
    </w:rPr>
  </w:style>
  <w:style w:type="character" w:customStyle="1" w:styleId="a5">
    <w:name w:val="Основной текст с отступом Знак"/>
    <w:link w:val="a4"/>
    <w:rsid w:val="00F26C74"/>
    <w:rPr>
      <w:sz w:val="26"/>
      <w:szCs w:val="22"/>
    </w:rPr>
  </w:style>
  <w:style w:type="paragraph" w:styleId="2">
    <w:name w:val="Body Text Indent 2"/>
    <w:basedOn w:val="a"/>
    <w:link w:val="20"/>
    <w:rsid w:val="00F26C74"/>
    <w:pPr>
      <w:spacing w:after="120" w:line="480" w:lineRule="auto"/>
      <w:ind w:left="283"/>
    </w:pPr>
    <w:rPr>
      <w:sz w:val="20"/>
      <w:szCs w:val="20"/>
    </w:rPr>
  </w:style>
  <w:style w:type="character" w:customStyle="1" w:styleId="20">
    <w:name w:val="Основной текст с отступом 2 Знак"/>
    <w:basedOn w:val="a0"/>
    <w:link w:val="2"/>
    <w:rsid w:val="00F26C74"/>
  </w:style>
  <w:style w:type="character" w:styleId="a6">
    <w:name w:val="Hyperlink"/>
    <w:rsid w:val="00A130EE"/>
    <w:rPr>
      <w:color w:val="0000FF"/>
      <w:u w:val="single"/>
    </w:rPr>
  </w:style>
  <w:style w:type="paragraph" w:customStyle="1" w:styleId="Style3">
    <w:name w:val="Style3"/>
    <w:basedOn w:val="a"/>
    <w:rsid w:val="0072418A"/>
    <w:pPr>
      <w:widowControl w:val="0"/>
      <w:autoSpaceDE w:val="0"/>
      <w:autoSpaceDN w:val="0"/>
      <w:adjustRightInd w:val="0"/>
      <w:jc w:val="center"/>
    </w:pPr>
    <w:rPr>
      <w:rFonts w:ascii="Arial" w:eastAsia="Calibri" w:hAnsi="Arial"/>
    </w:rPr>
  </w:style>
  <w:style w:type="paragraph" w:customStyle="1" w:styleId="11">
    <w:name w:val="Без интервала1"/>
    <w:uiPriority w:val="99"/>
    <w:rsid w:val="00BD372F"/>
    <w:pPr>
      <w:suppressAutoHyphens/>
    </w:pPr>
    <w:rPr>
      <w:rFonts w:ascii="Calibri" w:hAnsi="Calibri" w:cs="Calibri"/>
      <w:sz w:val="22"/>
      <w:szCs w:val="22"/>
      <w:lang w:eastAsia="ar-SA"/>
    </w:rPr>
  </w:style>
  <w:style w:type="paragraph" w:customStyle="1" w:styleId="12">
    <w:name w:val="Абзац списка1"/>
    <w:basedOn w:val="a"/>
    <w:uiPriority w:val="99"/>
    <w:qFormat/>
    <w:rsid w:val="00091201"/>
    <w:pPr>
      <w:spacing w:after="200" w:line="276" w:lineRule="auto"/>
      <w:ind w:left="720"/>
    </w:pPr>
    <w:rPr>
      <w:sz w:val="28"/>
      <w:szCs w:val="28"/>
      <w:lang w:eastAsia="en-US"/>
    </w:rPr>
  </w:style>
  <w:style w:type="character" w:customStyle="1" w:styleId="5">
    <w:name w:val="Основной текст (5)_"/>
    <w:basedOn w:val="a0"/>
    <w:link w:val="50"/>
    <w:locked/>
    <w:rsid w:val="00091201"/>
    <w:rPr>
      <w:sz w:val="26"/>
      <w:szCs w:val="26"/>
      <w:shd w:val="clear" w:color="auto" w:fill="FFFFFF"/>
    </w:rPr>
  </w:style>
  <w:style w:type="paragraph" w:customStyle="1" w:styleId="50">
    <w:name w:val="Основной текст (5)"/>
    <w:basedOn w:val="a"/>
    <w:link w:val="5"/>
    <w:rsid w:val="00091201"/>
    <w:pPr>
      <w:shd w:val="clear" w:color="auto" w:fill="FFFFFF"/>
      <w:spacing w:before="180" w:after="180" w:line="240" w:lineRule="atLeast"/>
    </w:pPr>
    <w:rPr>
      <w:sz w:val="26"/>
      <w:szCs w:val="26"/>
    </w:rPr>
  </w:style>
  <w:style w:type="paragraph" w:customStyle="1" w:styleId="ListParagraph1">
    <w:name w:val="List Paragraph1"/>
    <w:basedOn w:val="a"/>
    <w:rsid w:val="00667469"/>
    <w:pPr>
      <w:spacing w:after="200" w:line="276" w:lineRule="auto"/>
      <w:ind w:left="720"/>
    </w:pPr>
    <w:rPr>
      <w:rFonts w:eastAsia="Calibri"/>
      <w:sz w:val="28"/>
      <w:szCs w:val="28"/>
      <w:lang w:eastAsia="en-US"/>
    </w:rPr>
  </w:style>
  <w:style w:type="paragraph" w:styleId="a7">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Знак"/>
    <w:basedOn w:val="a"/>
    <w:link w:val="13"/>
    <w:uiPriority w:val="99"/>
    <w:unhideWhenUsed/>
    <w:qFormat/>
    <w:rsid w:val="001F0E7D"/>
    <w:pPr>
      <w:spacing w:before="100" w:beforeAutospacing="1" w:after="100" w:afterAutospacing="1"/>
    </w:pPr>
  </w:style>
  <w:style w:type="character" w:customStyle="1" w:styleId="blk">
    <w:name w:val="blk"/>
    <w:basedOn w:val="a0"/>
    <w:rsid w:val="00693621"/>
    <w:rPr>
      <w:rFonts w:cs="Times New Roman"/>
    </w:rPr>
  </w:style>
  <w:style w:type="character" w:customStyle="1" w:styleId="10">
    <w:name w:val="Заголовок 1 Знак"/>
    <w:basedOn w:val="a0"/>
    <w:link w:val="1"/>
    <w:uiPriority w:val="9"/>
    <w:rsid w:val="00214B0A"/>
    <w:rPr>
      <w:rFonts w:eastAsia="Calibri"/>
      <w:sz w:val="28"/>
      <w:lang w:eastAsia="ar-SA"/>
    </w:rPr>
  </w:style>
  <w:style w:type="paragraph" w:customStyle="1" w:styleId="ConsPlusNonformat">
    <w:name w:val="ConsPlusNonformat"/>
    <w:rsid w:val="00214B0A"/>
    <w:pPr>
      <w:widowControl w:val="0"/>
      <w:autoSpaceDE w:val="0"/>
      <w:autoSpaceDN w:val="0"/>
      <w:adjustRightInd w:val="0"/>
    </w:pPr>
    <w:rPr>
      <w:rFonts w:ascii="Courier New" w:eastAsia="Calibri" w:hAnsi="Courier New" w:cs="Courier New"/>
    </w:rPr>
  </w:style>
  <w:style w:type="paragraph" w:styleId="3">
    <w:name w:val="Body Text Indent 3"/>
    <w:basedOn w:val="a"/>
    <w:link w:val="30"/>
    <w:rsid w:val="00214B0A"/>
    <w:pPr>
      <w:autoSpaceDE w:val="0"/>
      <w:autoSpaceDN w:val="0"/>
      <w:adjustRightInd w:val="0"/>
      <w:ind w:firstLine="720"/>
      <w:jc w:val="both"/>
    </w:pPr>
    <w:rPr>
      <w:rFonts w:eastAsia="Calibri"/>
    </w:rPr>
  </w:style>
  <w:style w:type="character" w:customStyle="1" w:styleId="30">
    <w:name w:val="Основной текст с отступом 3 Знак"/>
    <w:basedOn w:val="a0"/>
    <w:link w:val="3"/>
    <w:rsid w:val="00214B0A"/>
    <w:rPr>
      <w:rFonts w:eastAsia="Calibri"/>
      <w:sz w:val="24"/>
      <w:szCs w:val="24"/>
    </w:rPr>
  </w:style>
  <w:style w:type="paragraph" w:styleId="a8">
    <w:name w:val="Balloon Text"/>
    <w:basedOn w:val="a"/>
    <w:link w:val="a9"/>
    <w:uiPriority w:val="99"/>
    <w:rsid w:val="00214B0A"/>
    <w:rPr>
      <w:rFonts w:ascii="Tahoma" w:hAnsi="Tahoma" w:cs="Tahoma"/>
      <w:sz w:val="16"/>
      <w:szCs w:val="16"/>
      <w:lang w:eastAsia="en-US"/>
    </w:rPr>
  </w:style>
  <w:style w:type="character" w:customStyle="1" w:styleId="a9">
    <w:name w:val="Текст выноски Знак"/>
    <w:basedOn w:val="a0"/>
    <w:link w:val="a8"/>
    <w:uiPriority w:val="99"/>
    <w:rsid w:val="00214B0A"/>
    <w:rPr>
      <w:rFonts w:ascii="Tahoma" w:hAnsi="Tahoma" w:cs="Tahoma"/>
      <w:sz w:val="16"/>
      <w:szCs w:val="16"/>
      <w:lang w:eastAsia="en-US"/>
    </w:rPr>
  </w:style>
  <w:style w:type="paragraph" w:styleId="aa">
    <w:name w:val="Title"/>
    <w:basedOn w:val="a"/>
    <w:link w:val="ab"/>
    <w:qFormat/>
    <w:rsid w:val="00214B0A"/>
    <w:pPr>
      <w:jc w:val="center"/>
    </w:pPr>
    <w:rPr>
      <w:rFonts w:eastAsia="Calibri"/>
      <w:szCs w:val="20"/>
    </w:rPr>
  </w:style>
  <w:style w:type="character" w:customStyle="1" w:styleId="ab">
    <w:name w:val="Название Знак"/>
    <w:basedOn w:val="a0"/>
    <w:link w:val="aa"/>
    <w:rsid w:val="00214B0A"/>
    <w:rPr>
      <w:rFonts w:eastAsia="Calibri"/>
      <w:sz w:val="24"/>
    </w:rPr>
  </w:style>
  <w:style w:type="paragraph" w:customStyle="1" w:styleId="Style1">
    <w:name w:val="Style1"/>
    <w:basedOn w:val="a"/>
    <w:rsid w:val="00214B0A"/>
    <w:pPr>
      <w:widowControl w:val="0"/>
      <w:autoSpaceDE w:val="0"/>
      <w:autoSpaceDN w:val="0"/>
      <w:adjustRightInd w:val="0"/>
      <w:spacing w:line="456" w:lineRule="exact"/>
      <w:jc w:val="right"/>
    </w:pPr>
    <w:rPr>
      <w:rFonts w:ascii="Arial" w:eastAsia="Calibri" w:hAnsi="Arial"/>
    </w:rPr>
  </w:style>
  <w:style w:type="character" w:customStyle="1" w:styleId="FontStyle23">
    <w:name w:val="Font Style23"/>
    <w:basedOn w:val="a0"/>
    <w:rsid w:val="00214B0A"/>
    <w:rPr>
      <w:rFonts w:ascii="Courier New" w:hAnsi="Courier New" w:cs="Courier New"/>
      <w:sz w:val="18"/>
      <w:szCs w:val="18"/>
    </w:rPr>
  </w:style>
  <w:style w:type="paragraph" w:customStyle="1" w:styleId="Style15">
    <w:name w:val="Style15"/>
    <w:basedOn w:val="a"/>
    <w:rsid w:val="00214B0A"/>
    <w:pPr>
      <w:widowControl w:val="0"/>
      <w:autoSpaceDE w:val="0"/>
      <w:autoSpaceDN w:val="0"/>
      <w:adjustRightInd w:val="0"/>
      <w:spacing w:line="226" w:lineRule="exact"/>
      <w:ind w:firstLine="514"/>
      <w:jc w:val="both"/>
    </w:pPr>
    <w:rPr>
      <w:rFonts w:ascii="Arial" w:eastAsia="Calibri" w:hAnsi="Arial"/>
    </w:rPr>
  </w:style>
  <w:style w:type="paragraph" w:styleId="ac">
    <w:name w:val="endnote text"/>
    <w:basedOn w:val="a"/>
    <w:link w:val="ad"/>
    <w:rsid w:val="00214B0A"/>
    <w:pPr>
      <w:widowControl w:val="0"/>
      <w:autoSpaceDE w:val="0"/>
      <w:autoSpaceDN w:val="0"/>
      <w:adjustRightInd w:val="0"/>
    </w:pPr>
    <w:rPr>
      <w:rFonts w:ascii="Arial" w:eastAsia="Calibri" w:hAnsi="Arial"/>
      <w:sz w:val="20"/>
      <w:szCs w:val="20"/>
    </w:rPr>
  </w:style>
  <w:style w:type="character" w:customStyle="1" w:styleId="ad">
    <w:name w:val="Текст концевой сноски Знак"/>
    <w:basedOn w:val="a0"/>
    <w:link w:val="ac"/>
    <w:rsid w:val="00214B0A"/>
    <w:rPr>
      <w:rFonts w:ascii="Arial" w:eastAsia="Calibri" w:hAnsi="Arial"/>
    </w:rPr>
  </w:style>
  <w:style w:type="character" w:styleId="ae">
    <w:name w:val="endnote reference"/>
    <w:basedOn w:val="a0"/>
    <w:rsid w:val="00214B0A"/>
    <w:rPr>
      <w:rFonts w:cs="Times New Roman"/>
      <w:vertAlign w:val="superscript"/>
    </w:rPr>
  </w:style>
  <w:style w:type="paragraph" w:styleId="af">
    <w:name w:val="header"/>
    <w:basedOn w:val="a"/>
    <w:link w:val="af0"/>
    <w:uiPriority w:val="99"/>
    <w:rsid w:val="00214B0A"/>
    <w:pPr>
      <w:tabs>
        <w:tab w:val="center" w:pos="4677"/>
        <w:tab w:val="right" w:pos="9355"/>
      </w:tabs>
      <w:spacing w:after="200" w:line="276" w:lineRule="auto"/>
    </w:pPr>
    <w:rPr>
      <w:rFonts w:ascii="Calibri" w:hAnsi="Calibri"/>
      <w:sz w:val="22"/>
      <w:szCs w:val="22"/>
      <w:lang w:eastAsia="en-US"/>
    </w:rPr>
  </w:style>
  <w:style w:type="character" w:customStyle="1" w:styleId="af0">
    <w:name w:val="Верхний колонтитул Знак"/>
    <w:basedOn w:val="a0"/>
    <w:link w:val="af"/>
    <w:uiPriority w:val="99"/>
    <w:rsid w:val="00214B0A"/>
    <w:rPr>
      <w:rFonts w:ascii="Calibri" w:hAnsi="Calibri"/>
      <w:sz w:val="22"/>
      <w:szCs w:val="22"/>
      <w:lang w:eastAsia="en-US"/>
    </w:rPr>
  </w:style>
  <w:style w:type="paragraph" w:styleId="af1">
    <w:name w:val="footer"/>
    <w:basedOn w:val="a"/>
    <w:link w:val="af2"/>
    <w:uiPriority w:val="99"/>
    <w:rsid w:val="00214B0A"/>
    <w:pPr>
      <w:tabs>
        <w:tab w:val="center" w:pos="4677"/>
        <w:tab w:val="right" w:pos="9355"/>
      </w:tabs>
      <w:spacing w:after="200" w:line="276" w:lineRule="auto"/>
    </w:pPr>
    <w:rPr>
      <w:rFonts w:ascii="Calibri" w:hAnsi="Calibri"/>
      <w:sz w:val="22"/>
      <w:szCs w:val="22"/>
      <w:lang w:eastAsia="en-US"/>
    </w:rPr>
  </w:style>
  <w:style w:type="character" w:customStyle="1" w:styleId="af2">
    <w:name w:val="Нижний колонтитул Знак"/>
    <w:basedOn w:val="a0"/>
    <w:link w:val="af1"/>
    <w:uiPriority w:val="99"/>
    <w:rsid w:val="00214B0A"/>
    <w:rPr>
      <w:rFonts w:ascii="Calibri" w:hAnsi="Calibri"/>
      <w:sz w:val="22"/>
      <w:szCs w:val="22"/>
      <w:lang w:eastAsia="en-US"/>
    </w:rPr>
  </w:style>
  <w:style w:type="paragraph" w:customStyle="1" w:styleId="21">
    <w:name w:val="Основной текст с отступом 21"/>
    <w:basedOn w:val="a"/>
    <w:rsid w:val="00214B0A"/>
    <w:pPr>
      <w:autoSpaceDE w:val="0"/>
      <w:ind w:firstLine="540"/>
      <w:jc w:val="both"/>
    </w:pPr>
    <w:rPr>
      <w:rFonts w:cs="Calibri"/>
      <w:lang w:eastAsia="ar-SA"/>
    </w:rPr>
  </w:style>
  <w:style w:type="paragraph" w:customStyle="1" w:styleId="ConsPlusNormal">
    <w:name w:val="ConsPlusNormal"/>
    <w:link w:val="ConsPlusNormal0"/>
    <w:qFormat/>
    <w:rsid w:val="00214B0A"/>
    <w:pPr>
      <w:autoSpaceDE w:val="0"/>
      <w:autoSpaceDN w:val="0"/>
      <w:adjustRightInd w:val="0"/>
    </w:pPr>
    <w:rPr>
      <w:rFonts w:eastAsia="Calibri"/>
      <w:sz w:val="28"/>
    </w:rPr>
  </w:style>
  <w:style w:type="character" w:customStyle="1" w:styleId="ConsPlusNormal0">
    <w:name w:val="ConsPlusNormal Знак"/>
    <w:link w:val="ConsPlusNormal"/>
    <w:locked/>
    <w:rsid w:val="00214B0A"/>
    <w:rPr>
      <w:rFonts w:eastAsia="Calibri"/>
      <w:sz w:val="28"/>
      <w:lang w:bidi="ar-SA"/>
    </w:rPr>
  </w:style>
  <w:style w:type="paragraph" w:customStyle="1" w:styleId="Normal">
    <w:name w:val="Normal Знак Знак Знак"/>
    <w:rsid w:val="00214B0A"/>
    <w:pPr>
      <w:snapToGrid w:val="0"/>
    </w:pPr>
    <w:rPr>
      <w:sz w:val="24"/>
      <w:szCs w:val="24"/>
    </w:rPr>
  </w:style>
  <w:style w:type="paragraph" w:styleId="af3">
    <w:name w:val="List Paragraph"/>
    <w:basedOn w:val="a"/>
    <w:uiPriority w:val="99"/>
    <w:qFormat/>
    <w:rsid w:val="0098451D"/>
    <w:pPr>
      <w:spacing w:after="200" w:line="276" w:lineRule="auto"/>
      <w:ind w:left="720"/>
      <w:contextualSpacing/>
    </w:pPr>
    <w:rPr>
      <w:rFonts w:ascii="Calibri" w:eastAsia="Calibri" w:hAnsi="Calibri"/>
      <w:sz w:val="22"/>
      <w:szCs w:val="22"/>
      <w:lang w:eastAsia="en-US"/>
    </w:rPr>
  </w:style>
  <w:style w:type="character" w:customStyle="1" w:styleId="13">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link w:val="a7"/>
    <w:uiPriority w:val="99"/>
    <w:locked/>
    <w:rsid w:val="0098451D"/>
    <w:rPr>
      <w:sz w:val="24"/>
      <w:szCs w:val="24"/>
    </w:rPr>
  </w:style>
  <w:style w:type="character" w:customStyle="1" w:styleId="af4">
    <w:name w:val="Гипертекстовая ссылка"/>
    <w:basedOn w:val="a0"/>
    <w:uiPriority w:val="99"/>
    <w:rsid w:val="0098451D"/>
    <w:rPr>
      <w:rFonts w:cs="Times New Roman"/>
      <w:b/>
      <w:bCs/>
      <w:color w:val="008000"/>
    </w:rPr>
  </w:style>
  <w:style w:type="character" w:customStyle="1" w:styleId="af5">
    <w:name w:val="Цветовое выделение"/>
    <w:uiPriority w:val="99"/>
    <w:rsid w:val="0098451D"/>
    <w:rPr>
      <w:b/>
      <w:bCs/>
      <w:color w:val="26282F"/>
    </w:rPr>
  </w:style>
  <w:style w:type="paragraph" w:customStyle="1" w:styleId="af6">
    <w:name w:val="Нормальный (таблица)"/>
    <w:basedOn w:val="a"/>
    <w:next w:val="a"/>
    <w:uiPriority w:val="99"/>
    <w:rsid w:val="0098451D"/>
    <w:pPr>
      <w:widowControl w:val="0"/>
      <w:autoSpaceDE w:val="0"/>
      <w:autoSpaceDN w:val="0"/>
      <w:adjustRightInd w:val="0"/>
      <w:jc w:val="both"/>
    </w:pPr>
    <w:rPr>
      <w:rFonts w:ascii="Times New Roman CYR" w:hAnsi="Times New Roman CYR" w:cs="Times New Roman CYR"/>
    </w:rPr>
  </w:style>
  <w:style w:type="paragraph" w:customStyle="1" w:styleId="af7">
    <w:name w:val="Таблицы (моноширинный)"/>
    <w:basedOn w:val="a"/>
    <w:next w:val="a"/>
    <w:uiPriority w:val="99"/>
    <w:rsid w:val="0098451D"/>
    <w:pPr>
      <w:widowControl w:val="0"/>
      <w:autoSpaceDE w:val="0"/>
      <w:autoSpaceDN w:val="0"/>
      <w:adjustRightInd w:val="0"/>
    </w:pPr>
    <w:rPr>
      <w:rFonts w:ascii="Courier New" w:hAnsi="Courier New" w:cs="Courier New"/>
    </w:rPr>
  </w:style>
  <w:style w:type="paragraph" w:customStyle="1" w:styleId="af8">
    <w:name w:val="Прижатый влево"/>
    <w:basedOn w:val="a"/>
    <w:next w:val="a"/>
    <w:uiPriority w:val="99"/>
    <w:rsid w:val="0098451D"/>
    <w:pPr>
      <w:widowControl w:val="0"/>
      <w:autoSpaceDE w:val="0"/>
      <w:autoSpaceDN w:val="0"/>
      <w:adjustRightInd w:val="0"/>
    </w:pPr>
    <w:rPr>
      <w:rFonts w:ascii="Times New Roman CYR" w:hAnsi="Times New Roman CYR" w:cs="Times New Roman CYR"/>
    </w:rPr>
  </w:style>
  <w:style w:type="character" w:customStyle="1" w:styleId="af9">
    <w:name w:val="Цветовое выделение для Текст"/>
    <w:uiPriority w:val="99"/>
    <w:rsid w:val="0098451D"/>
    <w:rPr>
      <w:rFonts w:ascii="Times New Roman CYR" w:hAnsi="Times New Roman CYR" w:cs="Times New Roman CYR"/>
    </w:rPr>
  </w:style>
  <w:style w:type="paragraph" w:customStyle="1" w:styleId="p13">
    <w:name w:val="p13"/>
    <w:basedOn w:val="a"/>
    <w:rsid w:val="00FC436F"/>
    <w:pPr>
      <w:spacing w:before="100" w:beforeAutospacing="1" w:after="100" w:afterAutospacing="1"/>
    </w:pPr>
  </w:style>
  <w:style w:type="character" w:customStyle="1" w:styleId="s3">
    <w:name w:val="s3"/>
    <w:basedOn w:val="a0"/>
    <w:rsid w:val="00FC436F"/>
  </w:style>
  <w:style w:type="paragraph" w:customStyle="1" w:styleId="s1">
    <w:name w:val="s_1"/>
    <w:basedOn w:val="a"/>
    <w:qFormat/>
    <w:rsid w:val="00770D2A"/>
    <w:pPr>
      <w:spacing w:before="100" w:beforeAutospacing="1" w:after="100" w:afterAutospacing="1"/>
    </w:pPr>
  </w:style>
  <w:style w:type="character" w:customStyle="1" w:styleId="orgcontacts-itemcontent">
    <w:name w:val="orgcontacts-itemcontent"/>
    <w:basedOn w:val="a0"/>
    <w:rsid w:val="00801633"/>
  </w:style>
  <w:style w:type="paragraph" w:customStyle="1" w:styleId="14">
    <w:name w:val="Стиль1"/>
    <w:basedOn w:val="a"/>
    <w:link w:val="15"/>
    <w:qFormat/>
    <w:rsid w:val="00B4074B"/>
    <w:pPr>
      <w:ind w:firstLine="709"/>
      <w:jc w:val="both"/>
    </w:pPr>
    <w:rPr>
      <w:sz w:val="28"/>
      <w:szCs w:val="20"/>
    </w:rPr>
  </w:style>
  <w:style w:type="character" w:customStyle="1" w:styleId="15">
    <w:name w:val="Стиль1 Знак"/>
    <w:link w:val="14"/>
    <w:locked/>
    <w:rsid w:val="00B4074B"/>
    <w:rPr>
      <w:sz w:val="28"/>
    </w:rPr>
  </w:style>
  <w:style w:type="paragraph" w:customStyle="1" w:styleId="16">
    <w:name w:val="Знак сноски1"/>
    <w:basedOn w:val="a"/>
    <w:rsid w:val="00FC49B3"/>
    <w:pPr>
      <w:spacing w:after="200" w:line="276" w:lineRule="auto"/>
    </w:pPr>
    <w:rPr>
      <w:rFonts w:asciiTheme="minorHAnsi" w:hAnsiTheme="minorHAnsi"/>
      <w:color w:val="000000"/>
      <w:sz w:val="22"/>
      <w:szCs w:val="20"/>
      <w:vertAlign w:val="superscript"/>
    </w:rPr>
  </w:style>
  <w:style w:type="paragraph" w:customStyle="1" w:styleId="17">
    <w:name w:val="Гиперссылка1"/>
    <w:basedOn w:val="a"/>
    <w:rsid w:val="00303D25"/>
    <w:pPr>
      <w:spacing w:after="200" w:line="276" w:lineRule="auto"/>
    </w:pPr>
    <w:rPr>
      <w:rFonts w:asciiTheme="minorHAnsi" w:hAnsiTheme="minorHAnsi"/>
      <w:color w:val="0000FF"/>
      <w:sz w:val="22"/>
      <w:szCs w:val="20"/>
      <w:u w:val="single"/>
    </w:rPr>
  </w:style>
  <w:style w:type="paragraph" w:customStyle="1" w:styleId="22">
    <w:name w:val="Абзац списка2"/>
    <w:basedOn w:val="a"/>
    <w:rsid w:val="00EB31E1"/>
    <w:pPr>
      <w:ind w:left="720"/>
    </w:pPr>
    <w:rPr>
      <w:rFonts w:eastAsia="Calibri"/>
    </w:rPr>
  </w:style>
</w:styles>
</file>

<file path=word/webSettings.xml><?xml version="1.0" encoding="utf-8"?>
<w:webSettings xmlns:r="http://schemas.openxmlformats.org/officeDocument/2006/relationships" xmlns:w="http://schemas.openxmlformats.org/wordprocessingml/2006/main">
  <w:divs>
    <w:div w:id="159271228">
      <w:bodyDiv w:val="1"/>
      <w:marLeft w:val="0"/>
      <w:marRight w:val="0"/>
      <w:marTop w:val="0"/>
      <w:marBottom w:val="0"/>
      <w:divBdr>
        <w:top w:val="none" w:sz="0" w:space="0" w:color="auto"/>
        <w:left w:val="none" w:sz="0" w:space="0" w:color="auto"/>
        <w:bottom w:val="none" w:sz="0" w:space="0" w:color="auto"/>
        <w:right w:val="none" w:sz="0" w:space="0" w:color="auto"/>
      </w:divBdr>
    </w:div>
    <w:div w:id="168181015">
      <w:bodyDiv w:val="1"/>
      <w:marLeft w:val="0"/>
      <w:marRight w:val="0"/>
      <w:marTop w:val="0"/>
      <w:marBottom w:val="0"/>
      <w:divBdr>
        <w:top w:val="none" w:sz="0" w:space="0" w:color="auto"/>
        <w:left w:val="none" w:sz="0" w:space="0" w:color="auto"/>
        <w:bottom w:val="none" w:sz="0" w:space="0" w:color="auto"/>
        <w:right w:val="none" w:sz="0" w:space="0" w:color="auto"/>
      </w:divBdr>
    </w:div>
    <w:div w:id="169494628">
      <w:bodyDiv w:val="1"/>
      <w:marLeft w:val="0"/>
      <w:marRight w:val="0"/>
      <w:marTop w:val="0"/>
      <w:marBottom w:val="0"/>
      <w:divBdr>
        <w:top w:val="none" w:sz="0" w:space="0" w:color="auto"/>
        <w:left w:val="none" w:sz="0" w:space="0" w:color="auto"/>
        <w:bottom w:val="none" w:sz="0" w:space="0" w:color="auto"/>
        <w:right w:val="none" w:sz="0" w:space="0" w:color="auto"/>
      </w:divBdr>
    </w:div>
    <w:div w:id="302318895">
      <w:bodyDiv w:val="1"/>
      <w:marLeft w:val="0"/>
      <w:marRight w:val="0"/>
      <w:marTop w:val="0"/>
      <w:marBottom w:val="0"/>
      <w:divBdr>
        <w:top w:val="none" w:sz="0" w:space="0" w:color="auto"/>
        <w:left w:val="none" w:sz="0" w:space="0" w:color="auto"/>
        <w:bottom w:val="none" w:sz="0" w:space="0" w:color="auto"/>
        <w:right w:val="none" w:sz="0" w:space="0" w:color="auto"/>
      </w:divBdr>
    </w:div>
    <w:div w:id="341402032">
      <w:bodyDiv w:val="1"/>
      <w:marLeft w:val="0"/>
      <w:marRight w:val="0"/>
      <w:marTop w:val="0"/>
      <w:marBottom w:val="0"/>
      <w:divBdr>
        <w:top w:val="none" w:sz="0" w:space="0" w:color="auto"/>
        <w:left w:val="none" w:sz="0" w:space="0" w:color="auto"/>
        <w:bottom w:val="none" w:sz="0" w:space="0" w:color="auto"/>
        <w:right w:val="none" w:sz="0" w:space="0" w:color="auto"/>
      </w:divBdr>
    </w:div>
    <w:div w:id="489634980">
      <w:bodyDiv w:val="1"/>
      <w:marLeft w:val="0"/>
      <w:marRight w:val="0"/>
      <w:marTop w:val="0"/>
      <w:marBottom w:val="0"/>
      <w:divBdr>
        <w:top w:val="none" w:sz="0" w:space="0" w:color="auto"/>
        <w:left w:val="none" w:sz="0" w:space="0" w:color="auto"/>
        <w:bottom w:val="none" w:sz="0" w:space="0" w:color="auto"/>
        <w:right w:val="none" w:sz="0" w:space="0" w:color="auto"/>
      </w:divBdr>
      <w:divsChild>
        <w:div w:id="103304692">
          <w:marLeft w:val="0"/>
          <w:marRight w:val="0"/>
          <w:marTop w:val="0"/>
          <w:marBottom w:val="0"/>
          <w:divBdr>
            <w:top w:val="none" w:sz="0" w:space="0" w:color="auto"/>
            <w:left w:val="none" w:sz="0" w:space="0" w:color="auto"/>
            <w:bottom w:val="none" w:sz="0" w:space="0" w:color="auto"/>
            <w:right w:val="none" w:sz="0" w:space="0" w:color="auto"/>
          </w:divBdr>
        </w:div>
        <w:div w:id="1580823003">
          <w:marLeft w:val="0"/>
          <w:marRight w:val="0"/>
          <w:marTop w:val="0"/>
          <w:marBottom w:val="0"/>
          <w:divBdr>
            <w:top w:val="none" w:sz="0" w:space="0" w:color="auto"/>
            <w:left w:val="none" w:sz="0" w:space="0" w:color="auto"/>
            <w:bottom w:val="none" w:sz="0" w:space="0" w:color="auto"/>
            <w:right w:val="none" w:sz="0" w:space="0" w:color="auto"/>
          </w:divBdr>
        </w:div>
      </w:divsChild>
    </w:div>
    <w:div w:id="545332522">
      <w:bodyDiv w:val="1"/>
      <w:marLeft w:val="0"/>
      <w:marRight w:val="0"/>
      <w:marTop w:val="0"/>
      <w:marBottom w:val="0"/>
      <w:divBdr>
        <w:top w:val="none" w:sz="0" w:space="0" w:color="auto"/>
        <w:left w:val="none" w:sz="0" w:space="0" w:color="auto"/>
        <w:bottom w:val="none" w:sz="0" w:space="0" w:color="auto"/>
        <w:right w:val="none" w:sz="0" w:space="0" w:color="auto"/>
      </w:divBdr>
    </w:div>
    <w:div w:id="572393348">
      <w:bodyDiv w:val="1"/>
      <w:marLeft w:val="0"/>
      <w:marRight w:val="0"/>
      <w:marTop w:val="0"/>
      <w:marBottom w:val="0"/>
      <w:divBdr>
        <w:top w:val="none" w:sz="0" w:space="0" w:color="auto"/>
        <w:left w:val="none" w:sz="0" w:space="0" w:color="auto"/>
        <w:bottom w:val="none" w:sz="0" w:space="0" w:color="auto"/>
        <w:right w:val="none" w:sz="0" w:space="0" w:color="auto"/>
      </w:divBdr>
    </w:div>
    <w:div w:id="587466330">
      <w:bodyDiv w:val="1"/>
      <w:marLeft w:val="0"/>
      <w:marRight w:val="0"/>
      <w:marTop w:val="0"/>
      <w:marBottom w:val="0"/>
      <w:divBdr>
        <w:top w:val="none" w:sz="0" w:space="0" w:color="auto"/>
        <w:left w:val="none" w:sz="0" w:space="0" w:color="auto"/>
        <w:bottom w:val="none" w:sz="0" w:space="0" w:color="auto"/>
        <w:right w:val="none" w:sz="0" w:space="0" w:color="auto"/>
      </w:divBdr>
    </w:div>
    <w:div w:id="629164753">
      <w:bodyDiv w:val="1"/>
      <w:marLeft w:val="0"/>
      <w:marRight w:val="0"/>
      <w:marTop w:val="0"/>
      <w:marBottom w:val="0"/>
      <w:divBdr>
        <w:top w:val="none" w:sz="0" w:space="0" w:color="auto"/>
        <w:left w:val="none" w:sz="0" w:space="0" w:color="auto"/>
        <w:bottom w:val="none" w:sz="0" w:space="0" w:color="auto"/>
        <w:right w:val="none" w:sz="0" w:space="0" w:color="auto"/>
      </w:divBdr>
    </w:div>
    <w:div w:id="869220714">
      <w:bodyDiv w:val="1"/>
      <w:marLeft w:val="0"/>
      <w:marRight w:val="0"/>
      <w:marTop w:val="0"/>
      <w:marBottom w:val="0"/>
      <w:divBdr>
        <w:top w:val="none" w:sz="0" w:space="0" w:color="auto"/>
        <w:left w:val="none" w:sz="0" w:space="0" w:color="auto"/>
        <w:bottom w:val="none" w:sz="0" w:space="0" w:color="auto"/>
        <w:right w:val="none" w:sz="0" w:space="0" w:color="auto"/>
      </w:divBdr>
      <w:divsChild>
        <w:div w:id="84963912">
          <w:marLeft w:val="0"/>
          <w:marRight w:val="0"/>
          <w:marTop w:val="0"/>
          <w:marBottom w:val="0"/>
          <w:divBdr>
            <w:top w:val="none" w:sz="0" w:space="0" w:color="auto"/>
            <w:left w:val="none" w:sz="0" w:space="0" w:color="auto"/>
            <w:bottom w:val="none" w:sz="0" w:space="0" w:color="auto"/>
            <w:right w:val="none" w:sz="0" w:space="0" w:color="auto"/>
          </w:divBdr>
        </w:div>
        <w:div w:id="1044259756">
          <w:marLeft w:val="0"/>
          <w:marRight w:val="0"/>
          <w:marTop w:val="0"/>
          <w:marBottom w:val="0"/>
          <w:divBdr>
            <w:top w:val="none" w:sz="0" w:space="0" w:color="auto"/>
            <w:left w:val="none" w:sz="0" w:space="0" w:color="auto"/>
            <w:bottom w:val="none" w:sz="0" w:space="0" w:color="auto"/>
            <w:right w:val="none" w:sz="0" w:space="0" w:color="auto"/>
          </w:divBdr>
        </w:div>
        <w:div w:id="1805658830">
          <w:marLeft w:val="0"/>
          <w:marRight w:val="0"/>
          <w:marTop w:val="0"/>
          <w:marBottom w:val="0"/>
          <w:divBdr>
            <w:top w:val="none" w:sz="0" w:space="0" w:color="auto"/>
            <w:left w:val="none" w:sz="0" w:space="0" w:color="auto"/>
            <w:bottom w:val="none" w:sz="0" w:space="0" w:color="auto"/>
            <w:right w:val="none" w:sz="0" w:space="0" w:color="auto"/>
          </w:divBdr>
        </w:div>
      </w:divsChild>
    </w:div>
    <w:div w:id="1099569967">
      <w:bodyDiv w:val="1"/>
      <w:marLeft w:val="0"/>
      <w:marRight w:val="0"/>
      <w:marTop w:val="0"/>
      <w:marBottom w:val="0"/>
      <w:divBdr>
        <w:top w:val="none" w:sz="0" w:space="0" w:color="auto"/>
        <w:left w:val="none" w:sz="0" w:space="0" w:color="auto"/>
        <w:bottom w:val="none" w:sz="0" w:space="0" w:color="auto"/>
        <w:right w:val="none" w:sz="0" w:space="0" w:color="auto"/>
      </w:divBdr>
    </w:div>
    <w:div w:id="1142431819">
      <w:bodyDiv w:val="1"/>
      <w:marLeft w:val="0"/>
      <w:marRight w:val="0"/>
      <w:marTop w:val="0"/>
      <w:marBottom w:val="0"/>
      <w:divBdr>
        <w:top w:val="none" w:sz="0" w:space="0" w:color="auto"/>
        <w:left w:val="none" w:sz="0" w:space="0" w:color="auto"/>
        <w:bottom w:val="none" w:sz="0" w:space="0" w:color="auto"/>
        <w:right w:val="none" w:sz="0" w:space="0" w:color="auto"/>
      </w:divBdr>
    </w:div>
    <w:div w:id="1211040200">
      <w:bodyDiv w:val="1"/>
      <w:marLeft w:val="0"/>
      <w:marRight w:val="0"/>
      <w:marTop w:val="0"/>
      <w:marBottom w:val="0"/>
      <w:divBdr>
        <w:top w:val="none" w:sz="0" w:space="0" w:color="auto"/>
        <w:left w:val="none" w:sz="0" w:space="0" w:color="auto"/>
        <w:bottom w:val="none" w:sz="0" w:space="0" w:color="auto"/>
        <w:right w:val="none" w:sz="0" w:space="0" w:color="auto"/>
      </w:divBdr>
    </w:div>
    <w:div w:id="1248229606">
      <w:bodyDiv w:val="1"/>
      <w:marLeft w:val="0"/>
      <w:marRight w:val="0"/>
      <w:marTop w:val="0"/>
      <w:marBottom w:val="0"/>
      <w:divBdr>
        <w:top w:val="none" w:sz="0" w:space="0" w:color="auto"/>
        <w:left w:val="none" w:sz="0" w:space="0" w:color="auto"/>
        <w:bottom w:val="none" w:sz="0" w:space="0" w:color="auto"/>
        <w:right w:val="none" w:sz="0" w:space="0" w:color="auto"/>
      </w:divBdr>
    </w:div>
    <w:div w:id="1392120153">
      <w:bodyDiv w:val="1"/>
      <w:marLeft w:val="0"/>
      <w:marRight w:val="0"/>
      <w:marTop w:val="0"/>
      <w:marBottom w:val="0"/>
      <w:divBdr>
        <w:top w:val="none" w:sz="0" w:space="0" w:color="auto"/>
        <w:left w:val="none" w:sz="0" w:space="0" w:color="auto"/>
        <w:bottom w:val="none" w:sz="0" w:space="0" w:color="auto"/>
        <w:right w:val="none" w:sz="0" w:space="0" w:color="auto"/>
      </w:divBdr>
    </w:div>
    <w:div w:id="1479376792">
      <w:bodyDiv w:val="1"/>
      <w:marLeft w:val="0"/>
      <w:marRight w:val="0"/>
      <w:marTop w:val="0"/>
      <w:marBottom w:val="0"/>
      <w:divBdr>
        <w:top w:val="none" w:sz="0" w:space="0" w:color="auto"/>
        <w:left w:val="none" w:sz="0" w:space="0" w:color="auto"/>
        <w:bottom w:val="none" w:sz="0" w:space="0" w:color="auto"/>
        <w:right w:val="none" w:sz="0" w:space="0" w:color="auto"/>
      </w:divBdr>
    </w:div>
    <w:div w:id="1546671250">
      <w:bodyDiv w:val="1"/>
      <w:marLeft w:val="0"/>
      <w:marRight w:val="0"/>
      <w:marTop w:val="0"/>
      <w:marBottom w:val="0"/>
      <w:divBdr>
        <w:top w:val="none" w:sz="0" w:space="0" w:color="auto"/>
        <w:left w:val="none" w:sz="0" w:space="0" w:color="auto"/>
        <w:bottom w:val="none" w:sz="0" w:space="0" w:color="auto"/>
        <w:right w:val="none" w:sz="0" w:space="0" w:color="auto"/>
      </w:divBdr>
      <w:divsChild>
        <w:div w:id="958532454">
          <w:marLeft w:val="0"/>
          <w:marRight w:val="0"/>
          <w:marTop w:val="0"/>
          <w:marBottom w:val="0"/>
          <w:divBdr>
            <w:top w:val="none" w:sz="0" w:space="0" w:color="auto"/>
            <w:left w:val="none" w:sz="0" w:space="0" w:color="auto"/>
            <w:bottom w:val="none" w:sz="0" w:space="0" w:color="auto"/>
            <w:right w:val="none" w:sz="0" w:space="0" w:color="auto"/>
          </w:divBdr>
        </w:div>
        <w:div w:id="2116516470">
          <w:marLeft w:val="0"/>
          <w:marRight w:val="0"/>
          <w:marTop w:val="0"/>
          <w:marBottom w:val="0"/>
          <w:divBdr>
            <w:top w:val="none" w:sz="0" w:space="0" w:color="auto"/>
            <w:left w:val="none" w:sz="0" w:space="0" w:color="auto"/>
            <w:bottom w:val="none" w:sz="0" w:space="0" w:color="auto"/>
            <w:right w:val="none" w:sz="0" w:space="0" w:color="auto"/>
          </w:divBdr>
        </w:div>
      </w:divsChild>
    </w:div>
    <w:div w:id="1593120995">
      <w:bodyDiv w:val="1"/>
      <w:marLeft w:val="0"/>
      <w:marRight w:val="0"/>
      <w:marTop w:val="0"/>
      <w:marBottom w:val="0"/>
      <w:divBdr>
        <w:top w:val="none" w:sz="0" w:space="0" w:color="auto"/>
        <w:left w:val="none" w:sz="0" w:space="0" w:color="auto"/>
        <w:bottom w:val="none" w:sz="0" w:space="0" w:color="auto"/>
        <w:right w:val="none" w:sz="0" w:space="0" w:color="auto"/>
      </w:divBdr>
    </w:div>
    <w:div w:id="1676805863">
      <w:bodyDiv w:val="1"/>
      <w:marLeft w:val="0"/>
      <w:marRight w:val="0"/>
      <w:marTop w:val="0"/>
      <w:marBottom w:val="0"/>
      <w:divBdr>
        <w:top w:val="none" w:sz="0" w:space="0" w:color="auto"/>
        <w:left w:val="none" w:sz="0" w:space="0" w:color="auto"/>
        <w:bottom w:val="none" w:sz="0" w:space="0" w:color="auto"/>
        <w:right w:val="none" w:sz="0" w:space="0" w:color="auto"/>
      </w:divBdr>
    </w:div>
    <w:div w:id="1718896827">
      <w:bodyDiv w:val="1"/>
      <w:marLeft w:val="0"/>
      <w:marRight w:val="0"/>
      <w:marTop w:val="0"/>
      <w:marBottom w:val="0"/>
      <w:divBdr>
        <w:top w:val="none" w:sz="0" w:space="0" w:color="auto"/>
        <w:left w:val="none" w:sz="0" w:space="0" w:color="auto"/>
        <w:bottom w:val="none" w:sz="0" w:space="0" w:color="auto"/>
        <w:right w:val="none" w:sz="0" w:space="0" w:color="auto"/>
      </w:divBdr>
    </w:div>
    <w:div w:id="1784030758">
      <w:bodyDiv w:val="1"/>
      <w:marLeft w:val="0"/>
      <w:marRight w:val="0"/>
      <w:marTop w:val="0"/>
      <w:marBottom w:val="0"/>
      <w:divBdr>
        <w:top w:val="none" w:sz="0" w:space="0" w:color="auto"/>
        <w:left w:val="none" w:sz="0" w:space="0" w:color="auto"/>
        <w:bottom w:val="none" w:sz="0" w:space="0" w:color="auto"/>
        <w:right w:val="none" w:sz="0" w:space="0" w:color="auto"/>
      </w:divBdr>
      <w:divsChild>
        <w:div w:id="392586942">
          <w:marLeft w:val="0"/>
          <w:marRight w:val="0"/>
          <w:marTop w:val="0"/>
          <w:marBottom w:val="0"/>
          <w:divBdr>
            <w:top w:val="none" w:sz="0" w:space="0" w:color="auto"/>
            <w:left w:val="none" w:sz="0" w:space="0" w:color="auto"/>
            <w:bottom w:val="none" w:sz="0" w:space="0" w:color="auto"/>
            <w:right w:val="none" w:sz="0" w:space="0" w:color="auto"/>
          </w:divBdr>
        </w:div>
        <w:div w:id="1029600627">
          <w:marLeft w:val="0"/>
          <w:marRight w:val="0"/>
          <w:marTop w:val="0"/>
          <w:marBottom w:val="0"/>
          <w:divBdr>
            <w:top w:val="none" w:sz="0" w:space="0" w:color="auto"/>
            <w:left w:val="none" w:sz="0" w:space="0" w:color="auto"/>
            <w:bottom w:val="none" w:sz="0" w:space="0" w:color="auto"/>
            <w:right w:val="none" w:sz="0" w:space="0" w:color="auto"/>
          </w:divBdr>
        </w:div>
      </w:divsChild>
    </w:div>
    <w:div w:id="1835874645">
      <w:bodyDiv w:val="1"/>
      <w:marLeft w:val="0"/>
      <w:marRight w:val="0"/>
      <w:marTop w:val="0"/>
      <w:marBottom w:val="0"/>
      <w:divBdr>
        <w:top w:val="none" w:sz="0" w:space="0" w:color="auto"/>
        <w:left w:val="none" w:sz="0" w:space="0" w:color="auto"/>
        <w:bottom w:val="none" w:sz="0" w:space="0" w:color="auto"/>
        <w:right w:val="none" w:sz="0" w:space="0" w:color="auto"/>
      </w:divBdr>
    </w:div>
    <w:div w:id="1842546010">
      <w:bodyDiv w:val="1"/>
      <w:marLeft w:val="0"/>
      <w:marRight w:val="0"/>
      <w:marTop w:val="0"/>
      <w:marBottom w:val="0"/>
      <w:divBdr>
        <w:top w:val="none" w:sz="0" w:space="0" w:color="auto"/>
        <w:left w:val="none" w:sz="0" w:space="0" w:color="auto"/>
        <w:bottom w:val="none" w:sz="0" w:space="0" w:color="auto"/>
        <w:right w:val="none" w:sz="0" w:space="0" w:color="auto"/>
      </w:divBdr>
    </w:div>
    <w:div w:id="1848326220">
      <w:bodyDiv w:val="1"/>
      <w:marLeft w:val="0"/>
      <w:marRight w:val="0"/>
      <w:marTop w:val="0"/>
      <w:marBottom w:val="0"/>
      <w:divBdr>
        <w:top w:val="none" w:sz="0" w:space="0" w:color="auto"/>
        <w:left w:val="none" w:sz="0" w:space="0" w:color="auto"/>
        <w:bottom w:val="none" w:sz="0" w:space="0" w:color="auto"/>
        <w:right w:val="none" w:sz="0" w:space="0" w:color="auto"/>
      </w:divBdr>
    </w:div>
    <w:div w:id="1940215951">
      <w:bodyDiv w:val="1"/>
      <w:marLeft w:val="0"/>
      <w:marRight w:val="0"/>
      <w:marTop w:val="0"/>
      <w:marBottom w:val="0"/>
      <w:divBdr>
        <w:top w:val="none" w:sz="0" w:space="0" w:color="auto"/>
        <w:left w:val="none" w:sz="0" w:space="0" w:color="auto"/>
        <w:bottom w:val="none" w:sz="0" w:space="0" w:color="auto"/>
        <w:right w:val="none" w:sz="0" w:space="0" w:color="auto"/>
      </w:divBdr>
    </w:div>
    <w:div w:id="2057312861">
      <w:bodyDiv w:val="1"/>
      <w:marLeft w:val="0"/>
      <w:marRight w:val="0"/>
      <w:marTop w:val="0"/>
      <w:marBottom w:val="0"/>
      <w:divBdr>
        <w:top w:val="none" w:sz="0" w:space="0" w:color="auto"/>
        <w:left w:val="none" w:sz="0" w:space="0" w:color="auto"/>
        <w:bottom w:val="none" w:sz="0" w:space="0" w:color="auto"/>
        <w:right w:val="none" w:sz="0" w:space="0" w:color="auto"/>
      </w:divBdr>
    </w:div>
    <w:div w:id="2121409826">
      <w:bodyDiv w:val="1"/>
      <w:marLeft w:val="0"/>
      <w:marRight w:val="0"/>
      <w:marTop w:val="0"/>
      <w:marBottom w:val="0"/>
      <w:divBdr>
        <w:top w:val="none" w:sz="0" w:space="0" w:color="auto"/>
        <w:left w:val="none" w:sz="0" w:space="0" w:color="auto"/>
        <w:bottom w:val="none" w:sz="0" w:space="0" w:color="auto"/>
        <w:right w:val="none" w:sz="0" w:space="0" w:color="auto"/>
      </w:divBdr>
      <w:divsChild>
        <w:div w:id="1289435456">
          <w:marLeft w:val="0"/>
          <w:marRight w:val="0"/>
          <w:marTop w:val="0"/>
          <w:marBottom w:val="0"/>
          <w:divBdr>
            <w:top w:val="none" w:sz="0" w:space="0" w:color="auto"/>
            <w:left w:val="none" w:sz="0" w:space="0" w:color="auto"/>
            <w:bottom w:val="none" w:sz="0" w:space="0" w:color="auto"/>
            <w:right w:val="none" w:sz="0" w:space="0" w:color="auto"/>
          </w:divBdr>
        </w:div>
        <w:div w:id="1778254121">
          <w:marLeft w:val="0"/>
          <w:marRight w:val="0"/>
          <w:marTop w:val="0"/>
          <w:marBottom w:val="0"/>
          <w:divBdr>
            <w:top w:val="none" w:sz="0" w:space="0" w:color="auto"/>
            <w:left w:val="none" w:sz="0" w:space="0" w:color="auto"/>
            <w:bottom w:val="none" w:sz="0" w:space="0" w:color="auto"/>
            <w:right w:val="none" w:sz="0" w:space="0" w:color="auto"/>
          </w:divBdr>
        </w:div>
        <w:div w:id="1841506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4536&amp;date=19.06.2020" TargetMode="External"/><Relationship Id="rId13" Type="http://schemas.openxmlformats.org/officeDocument/2006/relationships/hyperlink" Target="https://internet.garant.ru/" TargetMode="Externa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10336DA60F86D63DCDFA8D98ED087F9A&amp;req=doc&amp;base=LAW&amp;n=183496&amp;date=27.03.201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internet.garant.ru/document/redirect/12184522/1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nd=9083CD400C588EB41694BA827D5E85FE&amp;req=doc&amp;base=LAW&amp;n=303658&amp;dst=290&amp;fld=134&amp;date=17.03.2019"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01CFDB-6AFF-4CC8-9243-9DA4AB55C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26</Pages>
  <Words>8312</Words>
  <Characters>47385</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55586</CharactersWithSpaces>
  <SharedDoc>false</SharedDoc>
  <HLinks>
    <vt:vector size="54" baseType="variant">
      <vt:variant>
        <vt:i4>2752528</vt:i4>
      </vt:variant>
      <vt:variant>
        <vt:i4>24</vt:i4>
      </vt:variant>
      <vt:variant>
        <vt:i4>0</vt:i4>
      </vt:variant>
      <vt:variant>
        <vt:i4>5</vt:i4>
      </vt:variant>
      <vt:variant>
        <vt:lpwstr/>
      </vt:variant>
      <vt:variant>
        <vt:lpwstr>sub_1000</vt:lpwstr>
      </vt:variant>
      <vt:variant>
        <vt:i4>3276906</vt:i4>
      </vt:variant>
      <vt:variant>
        <vt:i4>21</vt:i4>
      </vt:variant>
      <vt:variant>
        <vt:i4>0</vt:i4>
      </vt:variant>
      <vt:variant>
        <vt:i4>5</vt:i4>
      </vt:variant>
      <vt:variant>
        <vt:lpwstr>consultantplus://offline/main?base=LAW;n=122706;fld=134;dst=37</vt:lpwstr>
      </vt:variant>
      <vt:variant>
        <vt:lpwstr/>
      </vt:variant>
      <vt:variant>
        <vt:i4>3014672</vt:i4>
      </vt:variant>
      <vt:variant>
        <vt:i4>18</vt:i4>
      </vt:variant>
      <vt:variant>
        <vt:i4>0</vt:i4>
      </vt:variant>
      <vt:variant>
        <vt:i4>5</vt:i4>
      </vt:variant>
      <vt:variant>
        <vt:lpwstr/>
      </vt:variant>
      <vt:variant>
        <vt:lpwstr>sub_1004</vt:lpwstr>
      </vt:variant>
      <vt:variant>
        <vt:i4>6029404</vt:i4>
      </vt:variant>
      <vt:variant>
        <vt:i4>15</vt:i4>
      </vt:variant>
      <vt:variant>
        <vt:i4>0</vt:i4>
      </vt:variant>
      <vt:variant>
        <vt:i4>5</vt:i4>
      </vt:variant>
      <vt:variant>
        <vt:lpwstr>https://internet.garant.ru/</vt:lpwstr>
      </vt:variant>
      <vt:variant>
        <vt:lpwstr>/document/12184522/entry/21</vt:lpwstr>
      </vt:variant>
      <vt:variant>
        <vt:i4>5308496</vt:i4>
      </vt:variant>
      <vt:variant>
        <vt:i4>12</vt:i4>
      </vt:variant>
      <vt:variant>
        <vt:i4>0</vt:i4>
      </vt:variant>
      <vt:variant>
        <vt:i4>5</vt:i4>
      </vt:variant>
      <vt:variant>
        <vt:lpwstr>https://internet.garant.ru/</vt:lpwstr>
      </vt:variant>
      <vt:variant>
        <vt:lpwstr>/document/70139150/entry/0</vt:lpwstr>
      </vt:variant>
      <vt:variant>
        <vt:i4>5701712</vt:i4>
      </vt:variant>
      <vt:variant>
        <vt:i4>9</vt:i4>
      </vt:variant>
      <vt:variant>
        <vt:i4>0</vt:i4>
      </vt:variant>
      <vt:variant>
        <vt:i4>5</vt:i4>
      </vt:variant>
      <vt:variant>
        <vt:lpwstr>https://internet.garant.ru/</vt:lpwstr>
      </vt:variant>
      <vt:variant>
        <vt:lpwstr>/document/70139150/entry/66</vt:lpwstr>
      </vt:variant>
      <vt:variant>
        <vt:i4>3735591</vt:i4>
      </vt:variant>
      <vt:variant>
        <vt:i4>6</vt:i4>
      </vt:variant>
      <vt:variant>
        <vt:i4>0</vt:i4>
      </vt:variant>
      <vt:variant>
        <vt:i4>5</vt:i4>
      </vt:variant>
      <vt:variant>
        <vt:lpwstr>http://internet.garant.ru/document/redirect/12184522/11</vt:lpwstr>
      </vt:variant>
      <vt:variant>
        <vt:lpwstr/>
      </vt:variant>
      <vt:variant>
        <vt:i4>4653138</vt:i4>
      </vt:variant>
      <vt:variant>
        <vt:i4>3</vt:i4>
      </vt:variant>
      <vt:variant>
        <vt:i4>0</vt:i4>
      </vt:variant>
      <vt:variant>
        <vt:i4>5</vt:i4>
      </vt:variant>
      <vt:variant>
        <vt:lpwstr>https://gosuslugi35.ru./</vt:lpwstr>
      </vt:variant>
      <vt:variant>
        <vt:lpwstr/>
      </vt:variant>
      <vt:variant>
        <vt:i4>262233</vt:i4>
      </vt:variant>
      <vt:variant>
        <vt:i4>0</vt:i4>
      </vt:variant>
      <vt:variant>
        <vt:i4>0</vt:i4>
      </vt:variant>
      <vt:variant>
        <vt:i4>5</vt:i4>
      </vt:variant>
      <vt:variant>
        <vt:lpwstr>http://www.cherra.ru/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comp3</dc:creator>
  <cp:lastModifiedBy>Делопроизводитель</cp:lastModifiedBy>
  <cp:revision>75</cp:revision>
  <cp:lastPrinted>2023-07-12T10:38:00Z</cp:lastPrinted>
  <dcterms:created xsi:type="dcterms:W3CDTF">2023-06-01T08:52:00Z</dcterms:created>
  <dcterms:modified xsi:type="dcterms:W3CDTF">2023-07-12T10:38:00Z</dcterms:modified>
</cp:coreProperties>
</file>